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D13464" w:rsidTr="004B3D03">
        <w:tc>
          <w:tcPr>
            <w:tcW w:w="11160" w:type="dxa"/>
            <w:gridSpan w:val="2"/>
          </w:tcPr>
          <w:p w:rsidR="00D13464" w:rsidRPr="00F1193F" w:rsidRDefault="00D13464" w:rsidP="004B3D03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 xml:space="preserve">Административная процедура № </w:t>
            </w:r>
            <w:r>
              <w:rPr>
                <w:b/>
                <w:bCs/>
                <w:sz w:val="28"/>
                <w:szCs w:val="28"/>
              </w:rPr>
              <w:t>11.7</w:t>
            </w:r>
          </w:p>
          <w:p w:rsidR="00D13464" w:rsidRPr="00A97858" w:rsidRDefault="00D13464" w:rsidP="004B3D03">
            <w:pPr>
              <w:jc w:val="center"/>
              <w:rPr>
                <w:b/>
                <w:sz w:val="28"/>
                <w:szCs w:val="28"/>
              </w:rPr>
            </w:pPr>
            <w:r w:rsidRPr="00A97858">
              <w:rPr>
                <w:b/>
                <w:bCs/>
                <w:sz w:val="28"/>
                <w:szCs w:val="28"/>
              </w:rPr>
              <w:t>«</w:t>
            </w:r>
            <w:ins w:id="0" w:author="Unknown" w:date="2018-06-07T00:00:00Z">
              <w:r w:rsidRPr="00A97858">
                <w:rPr>
                  <w:b/>
                  <w:sz w:val="28"/>
                  <w:szCs w:val="28"/>
                </w:rPr>
                <w:t>Включение местных молодежных и (или) детских общественных объединений в местный реестр молодежных и детских общественных объединений, пользующихся государственной поддержкой</w:t>
              </w:r>
            </w:ins>
            <w:r w:rsidRPr="00A97858">
              <w:rPr>
                <w:b/>
                <w:sz w:val="28"/>
                <w:szCs w:val="28"/>
              </w:rPr>
              <w:t>»</w:t>
            </w:r>
            <w:ins w:id="1" w:author="Unknown" w:date="2019-02-21T00:00:00Z">
              <w:r w:rsidRPr="00A97858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A97858">
                <w:rPr>
                  <w:b/>
                  <w:sz w:val="28"/>
                  <w:szCs w:val="28"/>
                </w:rPr>
                <w:t xml:space="preserve"> </w:t>
              </w:r>
            </w:ins>
          </w:p>
          <w:p w:rsidR="00D13464" w:rsidRPr="00F01B75" w:rsidRDefault="00D13464" w:rsidP="004B3D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13464" w:rsidTr="004B3D03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1C6044" w:rsidRDefault="001C6044" w:rsidP="001C604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1C6044" w:rsidRDefault="001C6044" w:rsidP="001C6044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1C6044" w:rsidRDefault="001C6044" w:rsidP="001C604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1C6044" w:rsidRDefault="001C6044" w:rsidP="001C604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1C6044" w:rsidRDefault="001C6044" w:rsidP="001C604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1C6044" w:rsidRDefault="001C6044" w:rsidP="001C604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D13464" w:rsidRDefault="001C6044" w:rsidP="001C604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D13464" w:rsidTr="004B3D03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D13464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D13464" w:rsidRDefault="00D13464" w:rsidP="004B3D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</w:p>
          <w:p w:rsidR="00D13464" w:rsidRPr="00A97858" w:rsidRDefault="00D13464" w:rsidP="004B3D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A97858">
              <w:rPr>
                <w:color w:val="000000"/>
                <w:sz w:val="28"/>
                <w:szCs w:val="28"/>
              </w:rPr>
              <w:t xml:space="preserve">Свидетельство </w:t>
            </w:r>
            <w:ins w:id="3" w:author="Unknown" w:date="2018-06-07T00:00:00Z">
              <w:r w:rsidRPr="00A97858">
                <w:rPr>
                  <w:color w:val="000000"/>
                  <w:sz w:val="28"/>
                  <w:szCs w:val="28"/>
                </w:rPr>
                <w:t>о государственной регистрации</w:t>
              </w:r>
              <w:r w:rsidRPr="00A97858">
                <w:rPr>
                  <w:color w:val="000000"/>
                  <w:sz w:val="28"/>
                  <w:szCs w:val="28"/>
                </w:rPr>
                <w:br/>
              </w:r>
              <w:r w:rsidRPr="00A97858">
                <w:rPr>
                  <w:color w:val="000000"/>
                  <w:sz w:val="28"/>
                  <w:szCs w:val="28"/>
                </w:rPr>
                <w:br/>
                <w:t>проект (программа), предусматривающий предоставление социальных услуг не менее чем для 50 детей и (или) молодых граждан, заверенный подписью руководителя</w:t>
              </w:r>
            </w:ins>
          </w:p>
          <w:p w:rsidR="00D13464" w:rsidRDefault="00D13464" w:rsidP="004B3D03">
            <w:pPr>
              <w:pStyle w:val="table10"/>
              <w:spacing w:line="240" w:lineRule="exact"/>
              <w:rPr>
                <w:color w:val="000000"/>
              </w:rPr>
            </w:pPr>
          </w:p>
          <w:p w:rsidR="00D13464" w:rsidRDefault="00D13464" w:rsidP="004B3D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D13464" w:rsidRPr="00F1193F" w:rsidRDefault="00D13464" w:rsidP="004B3D03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D13464" w:rsidTr="004B3D03">
        <w:tc>
          <w:tcPr>
            <w:tcW w:w="2558" w:type="dxa"/>
            <w:tcMar>
              <w:left w:w="0" w:type="dxa"/>
              <w:right w:w="0" w:type="dxa"/>
            </w:tcMar>
          </w:tcPr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D13464" w:rsidRDefault="00D13464" w:rsidP="004B3D0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D13464" w:rsidTr="004B3D03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D13464" w:rsidRPr="00A97858" w:rsidRDefault="00D13464" w:rsidP="004B3D0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 xml:space="preserve">  </w:t>
            </w:r>
            <w:ins w:id="4" w:author="Unknown" w:date="2015-10-15T00:00:00Z">
              <w:r w:rsidRPr="00A97858">
                <w:rPr>
                  <w:sz w:val="28"/>
                  <w:szCs w:val="28"/>
                </w:rPr>
                <w:t>1</w:t>
              </w:r>
            </w:ins>
            <w:r w:rsidRPr="00A97858">
              <w:rPr>
                <w:sz w:val="28"/>
                <w:szCs w:val="28"/>
              </w:rPr>
              <w:t xml:space="preserve"> месяц</w:t>
            </w:r>
          </w:p>
        </w:tc>
      </w:tr>
      <w:tr w:rsidR="00D13464" w:rsidTr="004B3D03">
        <w:tc>
          <w:tcPr>
            <w:tcW w:w="2558" w:type="dxa"/>
            <w:tcMar>
              <w:left w:w="0" w:type="dxa"/>
              <w:right w:w="0" w:type="dxa"/>
            </w:tcMar>
          </w:tcPr>
          <w:p w:rsidR="00D13464" w:rsidRPr="00722542" w:rsidRDefault="00D13464" w:rsidP="004B3D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D13464" w:rsidRPr="00A97858" w:rsidRDefault="00D13464" w:rsidP="004B3D0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>бессрочно</w:t>
            </w:r>
          </w:p>
          <w:p w:rsidR="00D13464" w:rsidRPr="00A97858" w:rsidRDefault="00D13464" w:rsidP="004B3D03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</w:tbl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  <w:bookmarkStart w:id="5" w:name="a2"/>
      <w:bookmarkEnd w:id="5"/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1C6044" w:rsidRDefault="001C6044" w:rsidP="00D13464">
      <w:pPr>
        <w:spacing w:before="160" w:after="160"/>
        <w:jc w:val="right"/>
        <w:rPr>
          <w:color w:val="auto"/>
          <w:lang w:val="en-US" w:eastAsia="en-US"/>
        </w:rPr>
      </w:pPr>
      <w:bookmarkStart w:id="6" w:name="_GoBack"/>
      <w:bookmarkEnd w:id="6"/>
    </w:p>
    <w:p w:rsidR="00D13464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</w:p>
    <w:p w:rsidR="00D13464" w:rsidRPr="004F3B4E" w:rsidRDefault="00D13464" w:rsidP="00D13464">
      <w:pPr>
        <w:spacing w:before="160" w:after="160"/>
        <w:jc w:val="right"/>
        <w:rPr>
          <w:color w:val="auto"/>
          <w:lang w:val="en-US" w:eastAsia="en-US"/>
        </w:rPr>
      </w:pPr>
      <w:proofErr w:type="spellStart"/>
      <w:r w:rsidRPr="004F3B4E">
        <w:rPr>
          <w:color w:val="auto"/>
          <w:lang w:val="en-US" w:eastAsia="en-US"/>
        </w:rPr>
        <w:t>Форма</w:t>
      </w:r>
      <w:proofErr w:type="spellEnd"/>
    </w:p>
    <w:p w:rsidR="00D13464" w:rsidRPr="004F3B4E" w:rsidRDefault="001C6044" w:rsidP="00D13464">
      <w:pPr>
        <w:spacing w:before="360" w:after="120"/>
        <w:rPr>
          <w:b/>
          <w:bCs/>
          <w:color w:val="auto"/>
          <w:sz w:val="24"/>
          <w:szCs w:val="24"/>
          <w:lang w:eastAsia="en-US"/>
        </w:rPr>
      </w:pPr>
      <w:hyperlink r:id="rId4" w:tooltip="-" w:history="1">
        <w:r w:rsidR="00D13464" w:rsidRPr="004F3B4E">
          <w:rPr>
            <w:b/>
            <w:bCs/>
            <w:color w:val="0038C8"/>
            <w:sz w:val="24"/>
            <w:szCs w:val="24"/>
            <w:u w:val="single"/>
            <w:lang w:eastAsia="en-US"/>
          </w:rPr>
          <w:t>СВИДЕТЕЛЬСТВО</w:t>
        </w:r>
      </w:hyperlink>
      <w:r w:rsidR="00D13464" w:rsidRPr="004F3B4E">
        <w:rPr>
          <w:b/>
          <w:bCs/>
          <w:color w:val="auto"/>
          <w:sz w:val="24"/>
          <w:szCs w:val="24"/>
          <w:lang w:eastAsia="en-US"/>
        </w:rPr>
        <w:br/>
        <w:t>о государственной регистрации юридического лица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4F3B4E">
        <w:rPr>
          <w:color w:val="auto"/>
          <w:sz w:val="24"/>
          <w:szCs w:val="24"/>
          <w:lang w:eastAsia="en-US"/>
        </w:rPr>
        <w:t>______________________________________________________________________________</w:t>
      </w:r>
    </w:p>
    <w:p w:rsidR="00D13464" w:rsidRPr="004F3B4E" w:rsidRDefault="00D13464" w:rsidP="00D13464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4F3B4E">
        <w:rPr>
          <w:color w:val="auto"/>
          <w:sz w:val="20"/>
          <w:szCs w:val="20"/>
          <w:lang w:eastAsia="en-US"/>
        </w:rPr>
        <w:t>(наименование регистрирующего органа)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4F3B4E">
        <w:rPr>
          <w:color w:val="auto"/>
          <w:sz w:val="24"/>
          <w:szCs w:val="24"/>
          <w:lang w:eastAsia="en-US"/>
        </w:rPr>
        <w:t xml:space="preserve">_______________________________ в Единый государственный </w:t>
      </w:r>
      <w:hyperlink r:id="rId5" w:anchor="a14" w:tooltip="+" w:history="1">
        <w:r w:rsidRPr="004F3B4E">
          <w:rPr>
            <w:color w:val="0038C8"/>
            <w:sz w:val="24"/>
            <w:szCs w:val="24"/>
            <w:u w:val="single"/>
            <w:lang w:eastAsia="en-US"/>
          </w:rPr>
          <w:t>регистр</w:t>
        </w:r>
      </w:hyperlink>
      <w:r w:rsidRPr="004F3B4E">
        <w:rPr>
          <w:color w:val="auto"/>
          <w:sz w:val="24"/>
          <w:szCs w:val="24"/>
          <w:lang w:eastAsia="en-US"/>
        </w:rPr>
        <w:t xml:space="preserve"> юридических лиц </w:t>
      </w:r>
    </w:p>
    <w:p w:rsidR="00D13464" w:rsidRPr="004F3B4E" w:rsidRDefault="00D13464" w:rsidP="00D13464">
      <w:pPr>
        <w:spacing w:before="160" w:after="160"/>
        <w:ind w:firstLine="1077"/>
        <w:jc w:val="both"/>
        <w:rPr>
          <w:color w:val="auto"/>
          <w:sz w:val="20"/>
          <w:szCs w:val="20"/>
          <w:lang w:eastAsia="en-US"/>
        </w:rPr>
      </w:pPr>
      <w:r w:rsidRPr="004F3B4E">
        <w:rPr>
          <w:color w:val="auto"/>
          <w:sz w:val="20"/>
          <w:szCs w:val="20"/>
          <w:lang w:eastAsia="en-US"/>
        </w:rPr>
        <w:t>(число, месяц, год)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4F3B4E">
        <w:rPr>
          <w:color w:val="auto"/>
          <w:sz w:val="24"/>
          <w:szCs w:val="24"/>
          <w:lang w:eastAsia="en-US"/>
        </w:rPr>
        <w:t>и индивидуальных предпринимателей внесена запись о государственной регистрации ______________________________________________________________________________</w:t>
      </w:r>
    </w:p>
    <w:p w:rsidR="00D13464" w:rsidRPr="004F3B4E" w:rsidRDefault="00D13464" w:rsidP="00D13464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4F3B4E">
        <w:rPr>
          <w:color w:val="auto"/>
          <w:sz w:val="20"/>
          <w:szCs w:val="20"/>
          <w:lang w:eastAsia="en-US"/>
        </w:rPr>
        <w:t>(полное наименование юридического лица)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4F3B4E">
        <w:rPr>
          <w:color w:val="auto"/>
          <w:sz w:val="24"/>
          <w:szCs w:val="24"/>
          <w:lang w:eastAsia="en-US"/>
        </w:rPr>
        <w:t>______________________________________________________________________________</w:t>
      </w:r>
    </w:p>
    <w:p w:rsidR="00D13464" w:rsidRPr="004F3B4E" w:rsidRDefault="00D13464" w:rsidP="00D13464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4F3B4E">
        <w:rPr>
          <w:color w:val="auto"/>
          <w:sz w:val="20"/>
          <w:szCs w:val="20"/>
          <w:lang w:eastAsia="en-US"/>
        </w:rPr>
        <w:t>(сокращенное наименование юридического лица)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proofErr w:type="gramStart"/>
      <w:r w:rsidRPr="004F3B4E">
        <w:rPr>
          <w:color w:val="auto"/>
          <w:sz w:val="24"/>
          <w:szCs w:val="24"/>
          <w:lang w:val="en-US" w:eastAsia="en-US"/>
        </w:rPr>
        <w:t>с</w:t>
      </w:r>
      <w:proofErr w:type="gramEnd"/>
      <w:r w:rsidRPr="004F3B4E">
        <w:rPr>
          <w:color w:val="auto"/>
          <w:sz w:val="24"/>
          <w:szCs w:val="24"/>
          <w:lang w:val="en-US" w:eastAsia="en-US"/>
        </w:rPr>
        <w:t xml:space="preserve"> </w:t>
      </w:r>
      <w:proofErr w:type="spellStart"/>
      <w:r w:rsidRPr="004F3B4E">
        <w:rPr>
          <w:color w:val="auto"/>
          <w:sz w:val="24"/>
          <w:szCs w:val="24"/>
          <w:lang w:val="en-US" w:eastAsia="en-US"/>
        </w:rPr>
        <w:t>регистрационным</w:t>
      </w:r>
      <w:proofErr w:type="spellEnd"/>
      <w:r w:rsidRPr="004F3B4E">
        <w:rPr>
          <w:color w:val="auto"/>
          <w:sz w:val="24"/>
          <w:szCs w:val="24"/>
          <w:lang w:val="en-US" w:eastAsia="en-US"/>
        </w:rPr>
        <w:t xml:space="preserve"> </w:t>
      </w:r>
      <w:proofErr w:type="spellStart"/>
      <w:r w:rsidRPr="004F3B4E">
        <w:rPr>
          <w:color w:val="auto"/>
          <w:sz w:val="24"/>
          <w:szCs w:val="24"/>
          <w:lang w:val="en-US" w:eastAsia="en-US"/>
        </w:rPr>
        <w:t>номером</w:t>
      </w:r>
      <w:proofErr w:type="spellEnd"/>
      <w:r w:rsidRPr="004F3B4E">
        <w:rPr>
          <w:color w:val="auto"/>
          <w:sz w:val="24"/>
          <w:szCs w:val="24"/>
          <w:lang w:val="en-US" w:eastAsia="en-US"/>
        </w:rPr>
        <w:t xml:space="preserve"> ___________________________.</w:t>
      </w:r>
    </w:p>
    <w:p w:rsidR="00D13464" w:rsidRPr="004F3B4E" w:rsidRDefault="00D13464" w:rsidP="00D13464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 w:rsidRPr="004F3B4E">
        <w:rPr>
          <w:color w:val="auto"/>
          <w:sz w:val="24"/>
          <w:szCs w:val="24"/>
          <w:lang w:val="en-US" w:eastAsia="en-US"/>
        </w:rP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288"/>
        <w:gridCol w:w="4011"/>
        <w:gridCol w:w="2501"/>
      </w:tblGrid>
      <w:tr w:rsidR="00D13464" w:rsidRPr="004F3B4E" w:rsidTr="004B3D03">
        <w:trPr>
          <w:trHeight w:val="240"/>
        </w:trPr>
        <w:tc>
          <w:tcPr>
            <w:tcW w:w="198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______________________________</w:t>
            </w:r>
          </w:p>
        </w:tc>
        <w:tc>
          <w:tcPr>
            <w:tcW w:w="18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____________________________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right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_________________</w:t>
            </w:r>
          </w:p>
        </w:tc>
      </w:tr>
      <w:tr w:rsidR="00D13464" w:rsidRPr="004F3B4E" w:rsidTr="004B3D03">
        <w:trPr>
          <w:trHeight w:val="240"/>
        </w:trPr>
        <w:tc>
          <w:tcPr>
            <w:tcW w:w="198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center"/>
              <w:rPr>
                <w:color w:val="auto"/>
                <w:lang w:eastAsia="en-US"/>
              </w:rPr>
            </w:pPr>
            <w:r w:rsidRPr="004F3B4E">
              <w:rPr>
                <w:color w:val="auto"/>
                <w:lang w:eastAsia="en-US"/>
              </w:rPr>
              <w:t xml:space="preserve">(должность уполномоченного </w:t>
            </w:r>
            <w:r w:rsidRPr="004F3B4E">
              <w:rPr>
                <w:color w:val="auto"/>
                <w:lang w:eastAsia="en-US"/>
              </w:rPr>
              <w:br/>
              <w:t>сотрудника регистрирующего органа)</w:t>
            </w:r>
          </w:p>
        </w:tc>
        <w:tc>
          <w:tcPr>
            <w:tcW w:w="18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center"/>
              <w:rPr>
                <w:color w:val="auto"/>
                <w:lang w:eastAsia="en-US"/>
              </w:rPr>
            </w:pPr>
            <w:r w:rsidRPr="004F3B4E">
              <w:rPr>
                <w:color w:val="auto"/>
                <w:lang w:eastAsia="en-US"/>
              </w:rPr>
              <w:t>(подпись уполномоченного</w:t>
            </w:r>
            <w:r w:rsidRPr="004F3B4E">
              <w:rPr>
                <w:color w:val="auto"/>
                <w:lang w:eastAsia="en-US"/>
              </w:rPr>
              <w:br/>
              <w:t>сотрудника регистрирующего органа)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center"/>
              <w:rPr>
                <w:color w:val="auto"/>
                <w:lang w:val="en-US" w:eastAsia="en-US"/>
              </w:rPr>
            </w:pPr>
            <w:r w:rsidRPr="004F3B4E">
              <w:rPr>
                <w:color w:val="auto"/>
                <w:lang w:val="en-US" w:eastAsia="en-US"/>
              </w:rPr>
              <w:t>(</w:t>
            </w:r>
            <w:proofErr w:type="spellStart"/>
            <w:r w:rsidRPr="004F3B4E">
              <w:rPr>
                <w:color w:val="auto"/>
                <w:lang w:val="en-US" w:eastAsia="en-US"/>
              </w:rPr>
              <w:t>фамилия</w:t>
            </w:r>
            <w:proofErr w:type="spellEnd"/>
            <w:r w:rsidRPr="004F3B4E">
              <w:rPr>
                <w:color w:val="auto"/>
                <w:lang w:val="en-US" w:eastAsia="en-US"/>
              </w:rPr>
              <w:t xml:space="preserve">, </w:t>
            </w:r>
            <w:proofErr w:type="spellStart"/>
            <w:r w:rsidRPr="004F3B4E">
              <w:rPr>
                <w:color w:val="auto"/>
                <w:lang w:val="en-US" w:eastAsia="en-US"/>
              </w:rPr>
              <w:t>инициалы</w:t>
            </w:r>
            <w:proofErr w:type="spellEnd"/>
            <w:r w:rsidRPr="004F3B4E">
              <w:rPr>
                <w:color w:val="auto"/>
                <w:lang w:val="en-US" w:eastAsia="en-US"/>
              </w:rPr>
              <w:t>)</w:t>
            </w:r>
          </w:p>
        </w:tc>
      </w:tr>
      <w:tr w:rsidR="00D13464" w:rsidRPr="004F3B4E" w:rsidTr="004B3D03">
        <w:trPr>
          <w:trHeight w:val="240"/>
        </w:trPr>
        <w:tc>
          <w:tcPr>
            <w:tcW w:w="198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8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ind w:firstLine="601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М.П.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3464" w:rsidRPr="004F3B4E" w:rsidRDefault="00D13464" w:rsidP="004B3D0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4F3B4E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D13464" w:rsidRDefault="00D13464" w:rsidP="00D13464"/>
    <w:p w:rsidR="00533E9F" w:rsidRDefault="00533E9F"/>
    <w:sectPr w:rsidR="00533E9F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64"/>
    <w:rsid w:val="001C6044"/>
    <w:rsid w:val="00533E9F"/>
    <w:rsid w:val="00D1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A1751-2773-411E-BBE8-9EA5B19F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464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D13464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D13464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D1346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cpi">
    <w:name w:val="tablencpi"/>
    <w:basedOn w:val="a1"/>
    <w:rsid w:val="00D13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Gbinfo_u\&#1054;&#1076;&#1085;&#1086;%20&#1054;&#1082;&#1085;&#1086;\Temp\219924.htm" TargetMode="External"/><Relationship Id="rId4" Type="http://schemas.openxmlformats.org/officeDocument/2006/relationships/hyperlink" Target="file:///C:\Gbinfo_u\&#1054;&#1076;&#1085;&#1086;%20&#1054;&#1082;&#1085;&#1086;\Temp\210400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Company>diakov.net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2020-06-23T12:46:00Z</dcterms:created>
  <dcterms:modified xsi:type="dcterms:W3CDTF">2020-06-24T09:29:00Z</dcterms:modified>
</cp:coreProperties>
</file>