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8390"/>
      </w:tblGrid>
      <w:tr w:rsidR="004E3DAA" w:rsidTr="00B61F8E">
        <w:tc>
          <w:tcPr>
            <w:tcW w:w="11160" w:type="dxa"/>
            <w:gridSpan w:val="2"/>
          </w:tcPr>
          <w:p w:rsidR="004E3DAA" w:rsidRPr="00F1193F" w:rsidRDefault="004E3DAA" w:rsidP="00B61F8E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 xml:space="preserve">Административная процедура № </w:t>
            </w:r>
            <w:r>
              <w:rPr>
                <w:b/>
                <w:bCs/>
                <w:sz w:val="28"/>
                <w:szCs w:val="28"/>
              </w:rPr>
              <w:t>12.3.5</w:t>
            </w:r>
          </w:p>
          <w:p w:rsidR="004E3DAA" w:rsidRPr="00EA3509" w:rsidRDefault="004E3DAA" w:rsidP="00B61F8E">
            <w:pPr>
              <w:jc w:val="center"/>
              <w:rPr>
                <w:b/>
                <w:sz w:val="28"/>
                <w:szCs w:val="28"/>
              </w:rPr>
            </w:pPr>
            <w:r w:rsidRPr="00EA3509">
              <w:rPr>
                <w:b/>
                <w:bCs/>
                <w:sz w:val="28"/>
                <w:szCs w:val="28"/>
              </w:rPr>
              <w:t>«</w:t>
            </w:r>
            <w:ins w:id="0" w:author="Unknown" w:date="2014-11-18T00:00:00Z">
              <w:r w:rsidRPr="00EA3509">
                <w:rPr>
                  <w:b/>
                  <w:sz w:val="28"/>
                  <w:szCs w:val="28"/>
                </w:rPr>
                <w:t xml:space="preserve">Согласование режима работы субъектов туристической деятельности, их филиалов, представительств, иных обособленных подразделений, расположенных вне места нахождения субъектов туристической </w:t>
              </w:r>
            </w:ins>
            <w:r w:rsidRPr="00EA3509">
              <w:rPr>
                <w:b/>
                <w:sz w:val="28"/>
                <w:szCs w:val="28"/>
              </w:rPr>
              <w:t>деятельности»</w:t>
            </w:r>
          </w:p>
          <w:p w:rsidR="004E3DAA" w:rsidRPr="00F01B75" w:rsidRDefault="004E3DAA" w:rsidP="00B61F8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E3DAA" w:rsidTr="00B61F8E">
        <w:trPr>
          <w:trHeight w:val="1994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482430" w:rsidRDefault="00482430" w:rsidP="0048243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482430" w:rsidRDefault="00482430" w:rsidP="00482430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482430" w:rsidRDefault="00482430" w:rsidP="0048243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482430" w:rsidRDefault="00482430" w:rsidP="0048243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482430" w:rsidRDefault="00482430" w:rsidP="0048243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482430" w:rsidRDefault="00482430" w:rsidP="0048243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4E3DAA" w:rsidRDefault="00482430" w:rsidP="0048243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4E3DAA" w:rsidTr="00B61F8E">
        <w:trPr>
          <w:trHeight w:val="1716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4E3DAA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4E3DAA" w:rsidRDefault="004E3DAA" w:rsidP="00B61F8E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01B75">
              <w:rPr>
                <w:color w:val="000000"/>
                <w:sz w:val="28"/>
                <w:szCs w:val="28"/>
              </w:rPr>
              <w:t>Заявление</w:t>
            </w:r>
          </w:p>
          <w:p w:rsidR="004E3DAA" w:rsidRDefault="004E3DAA" w:rsidP="00B61F8E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4E3DAA" w:rsidRPr="009661C3" w:rsidRDefault="004E3DAA" w:rsidP="00B61F8E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ins w:id="2" w:author="Unknown" w:date="2014-11-18T00:00:00Z">
              <w:r w:rsidRPr="009661C3">
                <w:rPr>
                  <w:color w:val="000000"/>
                  <w:sz w:val="28"/>
                  <w:szCs w:val="28"/>
                </w:rPr>
                <w:t>копия документа, подтверждающего нахождение здания (сооружения) или помещения, в котором предполагается осуществлять либо осуществляется деятельность, у юридического лица или индивидуального предпринимателя во владении или в пользовании</w:t>
              </w:r>
            </w:ins>
          </w:p>
          <w:p w:rsidR="004E3DAA" w:rsidRDefault="004E3DAA" w:rsidP="00B61F8E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4E3DAA" w:rsidRPr="00F1193F" w:rsidRDefault="004E3DAA" w:rsidP="00B61F8E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4E3DAA" w:rsidTr="00B61F8E">
        <w:tc>
          <w:tcPr>
            <w:tcW w:w="2770" w:type="dxa"/>
            <w:tcMar>
              <w:left w:w="0" w:type="dxa"/>
              <w:right w:w="0" w:type="dxa"/>
            </w:tcMar>
          </w:tcPr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4E3DAA" w:rsidRDefault="004E3DAA" w:rsidP="00B61F8E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4E3DAA" w:rsidTr="00B61F8E">
        <w:trPr>
          <w:trHeight w:val="1129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4E3DAA" w:rsidRPr="00A97858" w:rsidRDefault="004E3DAA" w:rsidP="00B61F8E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A9785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 рабочих дней</w:t>
            </w:r>
          </w:p>
        </w:tc>
      </w:tr>
      <w:tr w:rsidR="004E3DAA" w:rsidTr="00B61F8E">
        <w:tc>
          <w:tcPr>
            <w:tcW w:w="2770" w:type="dxa"/>
            <w:tcMar>
              <w:left w:w="0" w:type="dxa"/>
              <w:right w:w="0" w:type="dxa"/>
            </w:tcMar>
          </w:tcPr>
          <w:p w:rsidR="004E3DAA" w:rsidRPr="00722542" w:rsidRDefault="004E3DAA" w:rsidP="00B61F8E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4E3DAA" w:rsidRPr="00A97858" w:rsidRDefault="004E3DAA" w:rsidP="00B61F8E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A97858">
              <w:rPr>
                <w:sz w:val="28"/>
                <w:szCs w:val="28"/>
              </w:rPr>
              <w:t>бессрочно</w:t>
            </w:r>
          </w:p>
          <w:p w:rsidR="004E3DAA" w:rsidRPr="00A97858" w:rsidRDefault="004E3DAA" w:rsidP="00B61F8E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</w:tbl>
    <w:p w:rsidR="004E3DAA" w:rsidRDefault="004E3DAA" w:rsidP="004E3DAA"/>
    <w:p w:rsidR="00645C5C" w:rsidRDefault="00645C5C"/>
    <w:sectPr w:rsidR="00645C5C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AA"/>
    <w:rsid w:val="00482430"/>
    <w:rsid w:val="004E3DAA"/>
    <w:rsid w:val="0064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E95F7-138C-4C03-8B9C-DF971582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DAA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4E3DAA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4E3DAA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4E3DA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>diakov.net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2020-06-23T12:45:00Z</dcterms:created>
  <dcterms:modified xsi:type="dcterms:W3CDTF">2020-06-24T09:30:00Z</dcterms:modified>
</cp:coreProperties>
</file>