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8390"/>
      </w:tblGrid>
      <w:tr w:rsidR="00661388" w:rsidTr="007C7A03">
        <w:tc>
          <w:tcPr>
            <w:tcW w:w="11160" w:type="dxa"/>
            <w:gridSpan w:val="2"/>
          </w:tcPr>
          <w:p w:rsidR="00661388" w:rsidRDefault="00661388" w:rsidP="007C7A03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 xml:space="preserve">Административная процедура № </w:t>
            </w:r>
            <w:r>
              <w:rPr>
                <w:b/>
                <w:bCs/>
                <w:sz w:val="28"/>
                <w:szCs w:val="28"/>
              </w:rPr>
              <w:t>12.9</w:t>
            </w:r>
          </w:p>
          <w:p w:rsidR="00661388" w:rsidRPr="00940A86" w:rsidRDefault="00661388" w:rsidP="007C7A03">
            <w:pPr>
              <w:spacing w:before="100" w:after="100"/>
              <w:jc w:val="center"/>
              <w:rPr>
                <w:b/>
                <w:sz w:val="28"/>
                <w:szCs w:val="28"/>
              </w:rPr>
            </w:pPr>
            <w:r w:rsidRPr="00940A86">
              <w:rPr>
                <w:b/>
                <w:bCs/>
                <w:sz w:val="28"/>
                <w:szCs w:val="28"/>
              </w:rPr>
              <w:t>«</w:t>
            </w:r>
            <w:ins w:id="0" w:author="Unknown" w:date="2017-02-03T00:00:00Z">
              <w:r w:rsidRPr="00940A86">
                <w:rPr>
                  <w:b/>
                  <w:sz w:val="28"/>
                  <w:szCs w:val="28"/>
                </w:rPr>
                <w:t xml:space="preserve">Выдача </w:t>
              </w:r>
            </w:ins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>HYPERLINK "../../../../../Gbinfo_u/Одно Окно/Temp/335494.htm" \l "a12" \o "+"</w:instrText>
            </w:r>
            <w:r>
              <w:rPr>
                <w:b/>
                <w:sz w:val="28"/>
                <w:szCs w:val="28"/>
              </w:rPr>
              <w:fldChar w:fldCharType="separate"/>
            </w:r>
            <w:ins w:id="1" w:author="Unknown" w:date="2017-02-03T00:00:00Z">
              <w:r w:rsidRPr="00940A86">
                <w:rPr>
                  <w:b/>
                  <w:color w:val="0038C8"/>
                  <w:sz w:val="28"/>
                  <w:szCs w:val="28"/>
                  <w:u w:val="single"/>
                </w:rPr>
                <w:t>разрешения</w:t>
              </w:r>
            </w:ins>
            <w:r>
              <w:rPr>
                <w:b/>
                <w:sz w:val="28"/>
                <w:szCs w:val="28"/>
              </w:rPr>
              <w:fldChar w:fldCharType="end"/>
            </w:r>
            <w:ins w:id="2" w:author="Unknown" w:date="2017-02-03T00:00:00Z">
              <w:r w:rsidRPr="00940A86">
                <w:rPr>
                  <w:b/>
                  <w:sz w:val="28"/>
                  <w:szCs w:val="28"/>
                </w:rPr>
                <w:t xml:space="preserve"> на эксплуатацию кинозала, иного специально оборудованного помещения (места), оснащенного </w:t>
              </w:r>
              <w:proofErr w:type="gramStart"/>
              <w:r w:rsidRPr="00940A86">
                <w:rPr>
                  <w:b/>
                  <w:sz w:val="28"/>
                  <w:szCs w:val="28"/>
                </w:rPr>
                <w:t>кино-оборудованием</w:t>
              </w:r>
              <w:proofErr w:type="gramEnd"/>
              <w:r w:rsidRPr="00940A86">
                <w:rPr>
                  <w:b/>
                  <w:sz w:val="28"/>
                  <w:szCs w:val="28"/>
                </w:rPr>
                <w:t>, и такого оборудования</w:t>
              </w:r>
            </w:ins>
            <w:r w:rsidRPr="00940A86">
              <w:rPr>
                <w:b/>
                <w:sz w:val="28"/>
                <w:szCs w:val="28"/>
              </w:rPr>
              <w:t>»</w:t>
            </w:r>
          </w:p>
          <w:p w:rsidR="00661388" w:rsidRPr="00F01B75" w:rsidRDefault="00661388" w:rsidP="007C7A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61388" w:rsidTr="007C7A03">
        <w:trPr>
          <w:trHeight w:val="1994"/>
        </w:trPr>
        <w:tc>
          <w:tcPr>
            <w:tcW w:w="2770" w:type="dxa"/>
            <w:tcMar>
              <w:left w:w="0" w:type="dxa"/>
              <w:right w:w="0" w:type="dxa"/>
            </w:tcMar>
          </w:tcPr>
          <w:p w:rsidR="00661388" w:rsidRPr="00722542" w:rsidRDefault="00661388" w:rsidP="007C7A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661388" w:rsidRPr="00722542" w:rsidRDefault="00661388" w:rsidP="007C7A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8A79BB" w:rsidRDefault="008A79BB" w:rsidP="008A79B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8A79BB" w:rsidRDefault="008A79BB" w:rsidP="008A79BB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8A79BB" w:rsidRDefault="008A79BB" w:rsidP="008A79BB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8A79BB" w:rsidRDefault="008A79BB" w:rsidP="008A79BB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8A79BB" w:rsidRDefault="008A79BB" w:rsidP="008A79BB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8A79BB" w:rsidRDefault="008A79BB" w:rsidP="008A79BB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661388" w:rsidRDefault="008A79BB" w:rsidP="008A79BB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661388" w:rsidTr="007C7A03">
        <w:trPr>
          <w:trHeight w:val="1716"/>
        </w:trPr>
        <w:tc>
          <w:tcPr>
            <w:tcW w:w="2770" w:type="dxa"/>
            <w:tcMar>
              <w:left w:w="0" w:type="dxa"/>
              <w:right w:w="0" w:type="dxa"/>
            </w:tcMar>
          </w:tcPr>
          <w:p w:rsidR="00661388" w:rsidRDefault="00661388" w:rsidP="007C7A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661388" w:rsidRPr="00722542" w:rsidRDefault="00661388" w:rsidP="007C7A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661388" w:rsidRDefault="00661388" w:rsidP="007C7A03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01B75">
              <w:rPr>
                <w:color w:val="000000"/>
                <w:sz w:val="28"/>
                <w:szCs w:val="28"/>
              </w:rPr>
              <w:t>Заявление</w:t>
            </w:r>
          </w:p>
          <w:p w:rsidR="00661388" w:rsidRPr="00940A86" w:rsidRDefault="00661388" w:rsidP="007C7A03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940A86">
              <w:rPr>
                <w:color w:val="000000"/>
                <w:sz w:val="28"/>
                <w:szCs w:val="28"/>
              </w:rPr>
              <w:t xml:space="preserve">Сведения </w:t>
            </w:r>
            <w:ins w:id="4" w:author="Unknown" w:date="2017-02-03T00:00:00Z">
              <w:r w:rsidRPr="00940A86">
                <w:rPr>
                  <w:color w:val="000000"/>
                  <w:sz w:val="28"/>
                  <w:szCs w:val="28"/>
                </w:rPr>
                <w:t>о кинозале, ином специально оборудованном помещении (месте), оснащенном кинооборудованием, и таком оборудовании по установленной форме</w:t>
              </w:r>
            </w:ins>
          </w:p>
          <w:p w:rsidR="00661388" w:rsidRPr="00940A86" w:rsidRDefault="00661388" w:rsidP="007C7A03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661388" w:rsidRPr="00F1193F" w:rsidRDefault="00661388" w:rsidP="007C7A03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661388" w:rsidTr="007C7A03">
        <w:tc>
          <w:tcPr>
            <w:tcW w:w="2770" w:type="dxa"/>
            <w:tcMar>
              <w:left w:w="0" w:type="dxa"/>
              <w:right w:w="0" w:type="dxa"/>
            </w:tcMar>
          </w:tcPr>
          <w:p w:rsidR="00661388" w:rsidRPr="00722542" w:rsidRDefault="00661388" w:rsidP="007C7A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661388" w:rsidRPr="00722542" w:rsidRDefault="00661388" w:rsidP="007C7A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661388" w:rsidRDefault="00661388" w:rsidP="007C7A03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661388" w:rsidTr="007C7A03">
        <w:trPr>
          <w:trHeight w:val="1129"/>
        </w:trPr>
        <w:tc>
          <w:tcPr>
            <w:tcW w:w="2770" w:type="dxa"/>
            <w:tcMar>
              <w:left w:w="0" w:type="dxa"/>
              <w:right w:w="0" w:type="dxa"/>
            </w:tcMar>
          </w:tcPr>
          <w:p w:rsidR="00661388" w:rsidRPr="00722542" w:rsidRDefault="00661388" w:rsidP="007C7A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661388" w:rsidRPr="00A97858" w:rsidRDefault="00661388" w:rsidP="007C7A0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A9785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15 календарных дней</w:t>
            </w:r>
          </w:p>
        </w:tc>
      </w:tr>
      <w:tr w:rsidR="00661388" w:rsidTr="007C7A03">
        <w:tc>
          <w:tcPr>
            <w:tcW w:w="2770" w:type="dxa"/>
            <w:tcMar>
              <w:left w:w="0" w:type="dxa"/>
              <w:right w:w="0" w:type="dxa"/>
            </w:tcMar>
          </w:tcPr>
          <w:p w:rsidR="00661388" w:rsidRPr="00722542" w:rsidRDefault="00661388" w:rsidP="007C7A0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390" w:type="dxa"/>
            <w:tcMar>
              <w:left w:w="0" w:type="dxa"/>
              <w:right w:w="0" w:type="dxa"/>
            </w:tcMar>
          </w:tcPr>
          <w:p w:rsidR="00661388" w:rsidRPr="00A97858" w:rsidRDefault="00661388" w:rsidP="007C7A03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5 лет</w:t>
            </w:r>
          </w:p>
        </w:tc>
      </w:tr>
    </w:tbl>
    <w:tbl>
      <w:tblPr>
        <w:tblStyle w:val="tablencpi"/>
        <w:tblW w:w="4481" w:type="pct"/>
        <w:tblInd w:w="6" w:type="dxa"/>
        <w:tblLook w:val="04A0" w:firstRow="1" w:lastRow="0" w:firstColumn="1" w:lastColumn="0" w:noHBand="0" w:noVBand="1"/>
      </w:tblPr>
      <w:tblGrid>
        <w:gridCol w:w="9679"/>
      </w:tblGrid>
      <w:tr w:rsidR="00661388" w:rsidRPr="00940A86" w:rsidTr="007C7A03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  <w:bookmarkStart w:id="5" w:name="a8"/>
            <w:bookmarkEnd w:id="5"/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</w:p>
          <w:p w:rsidR="00661388" w:rsidRPr="00940A86" w:rsidRDefault="00661388" w:rsidP="007C7A03">
            <w:pPr>
              <w:spacing w:after="28"/>
              <w:rPr>
                <w:i/>
                <w:iCs/>
                <w:color w:val="auto"/>
                <w:lang w:eastAsia="en-US"/>
              </w:rPr>
            </w:pPr>
            <w:proofErr w:type="spellStart"/>
            <w:r w:rsidRPr="00940A86">
              <w:rPr>
                <w:i/>
                <w:iCs/>
                <w:color w:val="auto"/>
                <w:lang w:eastAsia="en-US"/>
              </w:rPr>
              <w:t>риложение</w:t>
            </w:r>
            <w:proofErr w:type="spellEnd"/>
            <w:r w:rsidRPr="00940A86">
              <w:rPr>
                <w:i/>
                <w:iCs/>
                <w:color w:val="auto"/>
                <w:lang w:eastAsia="en-US"/>
              </w:rPr>
              <w:t xml:space="preserve"> 1</w:t>
            </w:r>
          </w:p>
          <w:p w:rsidR="00661388" w:rsidRPr="00940A86" w:rsidRDefault="00661388" w:rsidP="007C7A03">
            <w:pPr>
              <w:rPr>
                <w:i/>
                <w:iCs/>
                <w:color w:val="auto"/>
                <w:lang w:eastAsia="en-US"/>
              </w:rPr>
            </w:pPr>
            <w:r w:rsidRPr="00940A86">
              <w:rPr>
                <w:i/>
                <w:iCs/>
                <w:color w:val="auto"/>
                <w:lang w:eastAsia="en-US"/>
              </w:rPr>
              <w:t xml:space="preserve">к </w:t>
            </w:r>
            <w:hyperlink r:id="rId4" w:anchor="a2" w:tooltip="+" w:history="1">
              <w:r w:rsidRPr="00940A86">
                <w:rPr>
                  <w:i/>
                  <w:iCs/>
                  <w:color w:val="0038C8"/>
                  <w:u w:val="single"/>
                  <w:lang w:eastAsia="en-US"/>
                </w:rPr>
                <w:t>Положению</w:t>
              </w:r>
            </w:hyperlink>
            <w:r w:rsidRPr="00940A86">
              <w:rPr>
                <w:i/>
                <w:iCs/>
                <w:color w:val="auto"/>
                <w:lang w:eastAsia="en-US"/>
              </w:rPr>
              <w:br/>
              <w:t>о порядке выдачи разрешения</w:t>
            </w:r>
            <w:r w:rsidRPr="00940A86">
              <w:rPr>
                <w:i/>
                <w:iCs/>
                <w:color w:val="auto"/>
                <w:lang w:eastAsia="en-US"/>
              </w:rPr>
              <w:br/>
              <w:t xml:space="preserve">на эксплуатацию </w:t>
            </w:r>
            <w:proofErr w:type="gramStart"/>
            <w:r w:rsidRPr="00940A86">
              <w:rPr>
                <w:i/>
                <w:iCs/>
                <w:color w:val="auto"/>
                <w:lang w:eastAsia="en-US"/>
              </w:rPr>
              <w:t>кинозалов,</w:t>
            </w:r>
            <w:r w:rsidRPr="00940A86">
              <w:rPr>
                <w:i/>
                <w:iCs/>
                <w:color w:val="auto"/>
                <w:lang w:eastAsia="en-US"/>
              </w:rPr>
              <w:br/>
              <w:t>иных</w:t>
            </w:r>
            <w:proofErr w:type="gramEnd"/>
            <w:r w:rsidRPr="00940A86">
              <w:rPr>
                <w:i/>
                <w:iCs/>
                <w:color w:val="auto"/>
                <w:lang w:eastAsia="en-US"/>
              </w:rPr>
              <w:t xml:space="preserve"> специально оборудованных</w:t>
            </w:r>
            <w:r w:rsidRPr="00940A86">
              <w:rPr>
                <w:i/>
                <w:iCs/>
                <w:color w:val="auto"/>
                <w:lang w:eastAsia="en-US"/>
              </w:rPr>
              <w:br/>
              <w:t>помещений (мест), оснащенных</w:t>
            </w:r>
            <w:r w:rsidRPr="00940A86">
              <w:rPr>
                <w:i/>
                <w:iCs/>
                <w:color w:val="auto"/>
                <w:lang w:eastAsia="en-US"/>
              </w:rPr>
              <w:br/>
              <w:t>кинооборудованием, и такого</w:t>
            </w:r>
            <w:r w:rsidRPr="00940A86">
              <w:rPr>
                <w:i/>
                <w:iCs/>
                <w:color w:val="auto"/>
                <w:lang w:eastAsia="en-US"/>
              </w:rPr>
              <w:br/>
              <w:t>оборудования</w:t>
            </w:r>
          </w:p>
        </w:tc>
      </w:tr>
    </w:tbl>
    <w:p w:rsidR="00661388" w:rsidRPr="00940A86" w:rsidRDefault="00661388" w:rsidP="00661388">
      <w:pPr>
        <w:ind w:firstLine="567"/>
        <w:jc w:val="both"/>
        <w:rPr>
          <w:color w:val="auto"/>
          <w:sz w:val="24"/>
          <w:szCs w:val="24"/>
          <w:lang w:eastAsia="en-US"/>
        </w:rPr>
      </w:pPr>
      <w:r w:rsidRPr="00940A86">
        <w:rPr>
          <w:color w:val="auto"/>
          <w:sz w:val="24"/>
          <w:szCs w:val="24"/>
          <w:lang w:val="en-US" w:eastAsia="en-US"/>
        </w:rPr>
        <w:lastRenderedPageBreak/>
        <w:t> </w:t>
      </w:r>
    </w:p>
    <w:bookmarkStart w:id="6" w:name="a13"/>
    <w:bookmarkEnd w:id="6"/>
    <w:p w:rsidR="00661388" w:rsidRPr="00940A86" w:rsidRDefault="00661388" w:rsidP="00661388">
      <w:pPr>
        <w:spacing w:before="360" w:after="360"/>
        <w:jc w:val="center"/>
        <w:rPr>
          <w:b/>
          <w:bCs/>
          <w:color w:val="auto"/>
          <w:sz w:val="24"/>
          <w:szCs w:val="24"/>
          <w:lang w:eastAsia="en-US"/>
        </w:rPr>
      </w:pPr>
      <w:r>
        <w:rPr>
          <w:b/>
          <w:bCs/>
          <w:color w:val="auto"/>
          <w:sz w:val="24"/>
          <w:szCs w:val="24"/>
          <w:lang w:val="en-US" w:eastAsia="en-US"/>
        </w:rPr>
        <w:fldChar w:fldCharType="begin"/>
      </w:r>
      <w:r>
        <w:rPr>
          <w:b/>
          <w:bCs/>
          <w:color w:val="auto"/>
          <w:sz w:val="24"/>
          <w:szCs w:val="24"/>
          <w:lang w:val="en-US" w:eastAsia="en-US"/>
        </w:rPr>
        <w:instrText>HYPERLINK</w:instrText>
      </w:r>
      <w:r w:rsidRPr="00661388">
        <w:rPr>
          <w:b/>
          <w:bCs/>
          <w:color w:val="auto"/>
          <w:sz w:val="24"/>
          <w:szCs w:val="24"/>
          <w:lang w:eastAsia="en-US"/>
        </w:rPr>
        <w:instrText xml:space="preserve"> "../../../../../</w:instrText>
      </w:r>
      <w:r>
        <w:rPr>
          <w:b/>
          <w:bCs/>
          <w:color w:val="auto"/>
          <w:sz w:val="24"/>
          <w:szCs w:val="24"/>
          <w:lang w:val="en-US" w:eastAsia="en-US"/>
        </w:rPr>
        <w:instrText>Gbinfo</w:instrText>
      </w:r>
      <w:r w:rsidRPr="00661388">
        <w:rPr>
          <w:b/>
          <w:bCs/>
          <w:color w:val="auto"/>
          <w:sz w:val="24"/>
          <w:szCs w:val="24"/>
          <w:lang w:eastAsia="en-US"/>
        </w:rPr>
        <w:instrText>_</w:instrText>
      </w:r>
      <w:r>
        <w:rPr>
          <w:b/>
          <w:bCs/>
          <w:color w:val="auto"/>
          <w:sz w:val="24"/>
          <w:szCs w:val="24"/>
          <w:lang w:val="en-US" w:eastAsia="en-US"/>
        </w:rPr>
        <w:instrText>u</w:instrText>
      </w:r>
      <w:r w:rsidRPr="00661388">
        <w:rPr>
          <w:b/>
          <w:bCs/>
          <w:color w:val="auto"/>
          <w:sz w:val="24"/>
          <w:szCs w:val="24"/>
          <w:lang w:eastAsia="en-US"/>
        </w:rPr>
        <w:instrText>/Одно Окно/</w:instrText>
      </w:r>
      <w:r>
        <w:rPr>
          <w:b/>
          <w:bCs/>
          <w:color w:val="auto"/>
          <w:sz w:val="24"/>
          <w:szCs w:val="24"/>
          <w:lang w:val="en-US" w:eastAsia="en-US"/>
        </w:rPr>
        <w:instrText>Temp</w:instrText>
      </w:r>
      <w:r w:rsidRPr="00661388">
        <w:rPr>
          <w:b/>
          <w:bCs/>
          <w:color w:val="auto"/>
          <w:sz w:val="24"/>
          <w:szCs w:val="24"/>
          <w:lang w:eastAsia="en-US"/>
        </w:rPr>
        <w:instrText>/128832.</w:instrText>
      </w:r>
      <w:r>
        <w:rPr>
          <w:b/>
          <w:bCs/>
          <w:color w:val="auto"/>
          <w:sz w:val="24"/>
          <w:szCs w:val="24"/>
          <w:lang w:val="en-US" w:eastAsia="en-US"/>
        </w:rPr>
        <w:instrText>xls</w:instrText>
      </w:r>
      <w:r w:rsidRPr="00661388">
        <w:rPr>
          <w:b/>
          <w:bCs/>
          <w:color w:val="auto"/>
          <w:sz w:val="24"/>
          <w:szCs w:val="24"/>
          <w:lang w:eastAsia="en-US"/>
        </w:rPr>
        <w:instrText>" \</w:instrText>
      </w:r>
      <w:r>
        <w:rPr>
          <w:b/>
          <w:bCs/>
          <w:color w:val="auto"/>
          <w:sz w:val="24"/>
          <w:szCs w:val="24"/>
          <w:lang w:val="en-US" w:eastAsia="en-US"/>
        </w:rPr>
        <w:instrText>o</w:instrText>
      </w:r>
      <w:r w:rsidRPr="00661388">
        <w:rPr>
          <w:b/>
          <w:bCs/>
          <w:color w:val="auto"/>
          <w:sz w:val="24"/>
          <w:szCs w:val="24"/>
          <w:lang w:eastAsia="en-US"/>
        </w:rPr>
        <w:instrText xml:space="preserve"> "-"</w:instrText>
      </w:r>
      <w:r>
        <w:rPr>
          <w:b/>
          <w:bCs/>
          <w:color w:val="auto"/>
          <w:sz w:val="24"/>
          <w:szCs w:val="24"/>
          <w:lang w:val="en-US" w:eastAsia="en-US"/>
        </w:rPr>
        <w:fldChar w:fldCharType="separate"/>
      </w:r>
      <w:r w:rsidRPr="00940A86">
        <w:rPr>
          <w:b/>
          <w:bCs/>
          <w:color w:val="0038C8"/>
          <w:sz w:val="24"/>
          <w:szCs w:val="24"/>
          <w:u w:val="single"/>
          <w:lang w:eastAsia="en-US"/>
        </w:rPr>
        <w:t>СВЕДЕНИЯ</w:t>
      </w:r>
      <w:r>
        <w:rPr>
          <w:b/>
          <w:bCs/>
          <w:color w:val="auto"/>
          <w:sz w:val="24"/>
          <w:szCs w:val="24"/>
          <w:lang w:val="en-US" w:eastAsia="en-US"/>
        </w:rPr>
        <w:fldChar w:fldCharType="end"/>
      </w:r>
      <w:r w:rsidRPr="00940A86">
        <w:rPr>
          <w:b/>
          <w:bCs/>
          <w:color w:val="auto"/>
          <w:sz w:val="24"/>
          <w:szCs w:val="24"/>
          <w:lang w:eastAsia="en-US"/>
        </w:rPr>
        <w:br/>
        <w:t>о кинозале, ином специально оборудованном помещении (месте), оснащенном кинооборудованием, и таком оборудовании</w:t>
      </w:r>
    </w:p>
    <w:p w:rsidR="00661388" w:rsidRPr="00940A86" w:rsidRDefault="00661388" w:rsidP="00661388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940A86">
        <w:rPr>
          <w:color w:val="auto"/>
          <w:sz w:val="24"/>
          <w:szCs w:val="24"/>
          <w:lang w:eastAsia="en-US"/>
        </w:rPr>
        <w:t>1.</w:t>
      </w:r>
      <w:r w:rsidRPr="00940A86">
        <w:rPr>
          <w:color w:val="auto"/>
          <w:sz w:val="24"/>
          <w:szCs w:val="24"/>
          <w:lang w:val="en-US" w:eastAsia="en-US"/>
        </w:rPr>
        <w:t> </w:t>
      </w:r>
      <w:r w:rsidRPr="00940A86">
        <w:rPr>
          <w:color w:val="auto"/>
          <w:sz w:val="24"/>
          <w:szCs w:val="24"/>
          <w:lang w:eastAsia="en-US"/>
        </w:rPr>
        <w:t>Наименование и место нахождения юридического лица, фамилия, собственное имя, отчество (если таковое имеется), адрес места жительства индивидуального предпринимателя, осуществляющих эксплуатацию кинозала, иного специально оборудованного помещения (места), оснащенного кинооборудованием, и такого оборудования, номер телефона: __________________________________________________</w:t>
      </w:r>
    </w:p>
    <w:p w:rsidR="00661388" w:rsidRPr="00940A86" w:rsidRDefault="00661388" w:rsidP="00661388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940A86">
        <w:rPr>
          <w:color w:val="auto"/>
          <w:sz w:val="24"/>
          <w:szCs w:val="24"/>
          <w:lang w:eastAsia="en-US"/>
        </w:rPr>
        <w:t>2.</w:t>
      </w:r>
      <w:r w:rsidRPr="00940A86">
        <w:rPr>
          <w:color w:val="auto"/>
          <w:sz w:val="24"/>
          <w:szCs w:val="24"/>
          <w:lang w:val="en-US" w:eastAsia="en-US"/>
        </w:rPr>
        <w:t> </w:t>
      </w:r>
      <w:r w:rsidRPr="00940A86">
        <w:rPr>
          <w:color w:val="auto"/>
          <w:sz w:val="24"/>
          <w:szCs w:val="24"/>
          <w:lang w:eastAsia="en-US"/>
        </w:rPr>
        <w:t>Место нахождения кинозала, иного специально оборудованного помещения (места), оснащенного кинооборудованием _________________________________________</w:t>
      </w:r>
    </w:p>
    <w:p w:rsidR="00661388" w:rsidRPr="00940A86" w:rsidRDefault="00661388" w:rsidP="00661388">
      <w:pPr>
        <w:spacing w:before="160" w:after="160"/>
        <w:ind w:firstLine="6379"/>
        <w:jc w:val="both"/>
        <w:rPr>
          <w:color w:val="auto"/>
          <w:sz w:val="20"/>
          <w:szCs w:val="20"/>
          <w:lang w:eastAsia="en-US"/>
        </w:rPr>
      </w:pPr>
      <w:r w:rsidRPr="00940A86">
        <w:rPr>
          <w:color w:val="auto"/>
          <w:sz w:val="20"/>
          <w:szCs w:val="20"/>
          <w:lang w:eastAsia="en-US"/>
        </w:rPr>
        <w:t>(адрес)</w:t>
      </w:r>
    </w:p>
    <w:p w:rsidR="00661388" w:rsidRPr="00940A86" w:rsidRDefault="00661388" w:rsidP="00661388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940A86">
        <w:rPr>
          <w:color w:val="auto"/>
          <w:sz w:val="24"/>
          <w:szCs w:val="24"/>
          <w:lang w:eastAsia="en-US"/>
        </w:rPr>
        <w:t>3.</w:t>
      </w:r>
      <w:r w:rsidRPr="00940A86">
        <w:rPr>
          <w:color w:val="auto"/>
          <w:sz w:val="24"/>
          <w:szCs w:val="24"/>
          <w:lang w:val="en-US" w:eastAsia="en-US"/>
        </w:rPr>
        <w:t> </w:t>
      </w:r>
      <w:r w:rsidRPr="00940A86">
        <w:rPr>
          <w:color w:val="auto"/>
          <w:sz w:val="24"/>
          <w:szCs w:val="24"/>
          <w:lang w:eastAsia="en-US"/>
        </w:rPr>
        <w:t>Сведения о кинозале, ином специально оборудованном помещении (месте), оснащенном стационарным или передвижным кинооборудованием:</w:t>
      </w:r>
    </w:p>
    <w:p w:rsidR="00661388" w:rsidRPr="00940A86" w:rsidRDefault="00661388" w:rsidP="00661388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940A86">
        <w:rPr>
          <w:color w:val="auto"/>
          <w:sz w:val="24"/>
          <w:szCs w:val="24"/>
          <w:lang w:eastAsia="en-US"/>
        </w:rPr>
        <w:t>наименование ____________________________________________________________</w:t>
      </w:r>
    </w:p>
    <w:p w:rsidR="00661388" w:rsidRPr="00940A86" w:rsidRDefault="00661388" w:rsidP="00661388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940A86">
        <w:rPr>
          <w:color w:val="auto"/>
          <w:sz w:val="24"/>
          <w:szCs w:val="24"/>
          <w:lang w:eastAsia="en-US"/>
        </w:rPr>
        <w:t>количество зрительских мест _______________________________________________</w:t>
      </w:r>
    </w:p>
    <w:p w:rsidR="00661388" w:rsidRPr="00940A86" w:rsidRDefault="00661388" w:rsidP="00661388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940A86">
        <w:rPr>
          <w:color w:val="auto"/>
          <w:sz w:val="24"/>
          <w:szCs w:val="24"/>
          <w:lang w:eastAsia="en-US"/>
        </w:rPr>
        <w:t>размеры (указываются в метрах): длина ________ ширина ________ высота ________</w:t>
      </w:r>
    </w:p>
    <w:p w:rsidR="00661388" w:rsidRPr="00940A86" w:rsidRDefault="00661388" w:rsidP="00661388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940A86">
        <w:rPr>
          <w:color w:val="auto"/>
          <w:sz w:val="24"/>
          <w:szCs w:val="24"/>
          <w:lang w:eastAsia="en-US"/>
        </w:rPr>
        <w:t>площадь (указывается в квадратных метрах) __________________________________</w:t>
      </w:r>
    </w:p>
    <w:p w:rsidR="00661388" w:rsidRPr="00940A86" w:rsidRDefault="00661388" w:rsidP="00661388">
      <w:pPr>
        <w:spacing w:before="160" w:after="160"/>
        <w:ind w:firstLine="567"/>
        <w:jc w:val="both"/>
        <w:rPr>
          <w:color w:val="auto"/>
          <w:sz w:val="24"/>
          <w:szCs w:val="24"/>
          <w:lang w:val="en-US" w:eastAsia="en-US"/>
        </w:rPr>
      </w:pPr>
      <w:r w:rsidRPr="00940A86">
        <w:rPr>
          <w:color w:val="auto"/>
          <w:sz w:val="24"/>
          <w:szCs w:val="24"/>
          <w:lang w:val="en-US" w:eastAsia="en-US"/>
        </w:rPr>
        <w:t>4. </w:t>
      </w:r>
      <w:proofErr w:type="spellStart"/>
      <w:r w:rsidRPr="00940A86">
        <w:rPr>
          <w:color w:val="auto"/>
          <w:sz w:val="24"/>
          <w:szCs w:val="24"/>
          <w:lang w:val="en-US" w:eastAsia="en-US"/>
        </w:rPr>
        <w:t>Сведения</w:t>
      </w:r>
      <w:proofErr w:type="spellEnd"/>
      <w:r w:rsidRPr="00940A86">
        <w:rPr>
          <w:color w:val="auto"/>
          <w:sz w:val="24"/>
          <w:szCs w:val="24"/>
          <w:lang w:val="en-US" w:eastAsia="en-US"/>
        </w:rPr>
        <w:t xml:space="preserve"> о </w:t>
      </w:r>
      <w:proofErr w:type="spellStart"/>
      <w:r w:rsidRPr="00940A86">
        <w:rPr>
          <w:color w:val="auto"/>
          <w:sz w:val="24"/>
          <w:szCs w:val="24"/>
          <w:lang w:val="en-US" w:eastAsia="en-US"/>
        </w:rPr>
        <w:t>кинооборудовании</w:t>
      </w:r>
      <w:proofErr w:type="spellEnd"/>
      <w:r w:rsidRPr="00940A86">
        <w:rPr>
          <w:color w:val="auto"/>
          <w:sz w:val="24"/>
          <w:szCs w:val="24"/>
          <w:lang w:val="en-US" w:eastAsia="en-US"/>
        </w:rPr>
        <w:t>: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20"/>
        <w:gridCol w:w="1955"/>
        <w:gridCol w:w="527"/>
        <w:gridCol w:w="1376"/>
        <w:gridCol w:w="1646"/>
        <w:gridCol w:w="1115"/>
        <w:gridCol w:w="1823"/>
        <w:gridCol w:w="1938"/>
      </w:tblGrid>
      <w:tr w:rsidR="00661388" w:rsidRPr="00940A86" w:rsidTr="007C7A03">
        <w:trPr>
          <w:trHeight w:val="240"/>
        </w:trPr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61388" w:rsidRPr="00940A86" w:rsidRDefault="00661388" w:rsidP="007C7A03">
            <w:pPr>
              <w:jc w:val="center"/>
              <w:rPr>
                <w:color w:val="auto"/>
                <w:lang w:val="en-US" w:eastAsia="en-US"/>
              </w:rPr>
            </w:pPr>
            <w:r w:rsidRPr="00940A86">
              <w:rPr>
                <w:color w:val="auto"/>
                <w:lang w:val="en-US" w:eastAsia="en-US"/>
              </w:rPr>
              <w:t>№</w:t>
            </w:r>
            <w:r w:rsidRPr="00940A86">
              <w:rPr>
                <w:color w:val="auto"/>
                <w:lang w:val="en-US" w:eastAsia="en-US"/>
              </w:rPr>
              <w:br/>
              <w:t>п/п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61388" w:rsidRPr="00940A86" w:rsidRDefault="00661388" w:rsidP="007C7A03">
            <w:pPr>
              <w:jc w:val="center"/>
              <w:rPr>
                <w:color w:val="auto"/>
                <w:lang w:val="en-US" w:eastAsia="en-US"/>
              </w:rPr>
            </w:pPr>
            <w:proofErr w:type="spellStart"/>
            <w:r w:rsidRPr="00940A86">
              <w:rPr>
                <w:color w:val="auto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61388" w:rsidRPr="00940A86" w:rsidRDefault="00661388" w:rsidP="007C7A03">
            <w:pPr>
              <w:jc w:val="center"/>
              <w:rPr>
                <w:color w:val="auto"/>
                <w:lang w:val="en-US" w:eastAsia="en-US"/>
              </w:rPr>
            </w:pPr>
            <w:proofErr w:type="spellStart"/>
            <w:r w:rsidRPr="00940A86">
              <w:rPr>
                <w:color w:val="auto"/>
                <w:lang w:val="en-US" w:eastAsia="en-US"/>
              </w:rPr>
              <w:t>Тип</w:t>
            </w:r>
            <w:proofErr w:type="spellEnd"/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61388" w:rsidRPr="00940A86" w:rsidRDefault="00661388" w:rsidP="007C7A03">
            <w:pPr>
              <w:jc w:val="center"/>
              <w:rPr>
                <w:color w:val="auto"/>
                <w:lang w:val="en-US" w:eastAsia="en-US"/>
              </w:rPr>
            </w:pPr>
            <w:proofErr w:type="spellStart"/>
            <w:r w:rsidRPr="00940A86">
              <w:rPr>
                <w:color w:val="auto"/>
                <w:lang w:val="en-US" w:eastAsia="en-US"/>
              </w:rPr>
              <w:t>Заводской</w:t>
            </w:r>
            <w:proofErr w:type="spellEnd"/>
            <w:r w:rsidRPr="00940A86">
              <w:rPr>
                <w:color w:val="auto"/>
                <w:lang w:val="en-US" w:eastAsia="en-US"/>
              </w:rPr>
              <w:t xml:space="preserve"> </w:t>
            </w:r>
            <w:proofErr w:type="spellStart"/>
            <w:r w:rsidRPr="00940A86">
              <w:rPr>
                <w:color w:val="auto"/>
                <w:lang w:val="en-US" w:eastAsia="en-US"/>
              </w:rPr>
              <w:t>номер</w:t>
            </w:r>
            <w:proofErr w:type="spellEnd"/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61388" w:rsidRPr="00940A86" w:rsidRDefault="00661388" w:rsidP="007C7A03">
            <w:pPr>
              <w:jc w:val="center"/>
              <w:rPr>
                <w:color w:val="auto"/>
                <w:lang w:val="en-US" w:eastAsia="en-US"/>
              </w:rPr>
            </w:pPr>
            <w:proofErr w:type="spellStart"/>
            <w:r w:rsidRPr="00940A86">
              <w:rPr>
                <w:color w:val="auto"/>
                <w:lang w:val="en-US" w:eastAsia="en-US"/>
              </w:rPr>
              <w:t>Количество</w:t>
            </w:r>
            <w:proofErr w:type="spellEnd"/>
            <w:r w:rsidRPr="00940A86">
              <w:rPr>
                <w:color w:val="auto"/>
                <w:lang w:val="en-US" w:eastAsia="en-US"/>
              </w:rPr>
              <w:t xml:space="preserve">, </w:t>
            </w:r>
            <w:proofErr w:type="spellStart"/>
            <w:r w:rsidRPr="00940A86">
              <w:rPr>
                <w:color w:val="auto"/>
                <w:lang w:val="en-US" w:eastAsia="en-US"/>
              </w:rPr>
              <w:t>единиц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61388" w:rsidRPr="00940A86" w:rsidRDefault="00661388" w:rsidP="007C7A03">
            <w:pPr>
              <w:jc w:val="center"/>
              <w:rPr>
                <w:color w:val="auto"/>
                <w:lang w:val="en-US" w:eastAsia="en-US"/>
              </w:rPr>
            </w:pPr>
            <w:proofErr w:type="spellStart"/>
            <w:r w:rsidRPr="00940A86">
              <w:rPr>
                <w:color w:val="auto"/>
                <w:lang w:val="en-US" w:eastAsia="en-US"/>
              </w:rPr>
              <w:t>Дата</w:t>
            </w:r>
            <w:proofErr w:type="spellEnd"/>
            <w:r w:rsidRPr="00940A86">
              <w:rPr>
                <w:color w:val="auto"/>
                <w:lang w:val="en-US" w:eastAsia="en-US"/>
              </w:rPr>
              <w:t xml:space="preserve"> </w:t>
            </w:r>
            <w:proofErr w:type="spellStart"/>
            <w:r w:rsidRPr="00940A86">
              <w:rPr>
                <w:color w:val="auto"/>
                <w:lang w:val="en-US" w:eastAsia="en-US"/>
              </w:rPr>
              <w:t>выпуска</w:t>
            </w:r>
            <w:proofErr w:type="spellEnd"/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61388" w:rsidRPr="00940A86" w:rsidRDefault="00661388" w:rsidP="007C7A03">
            <w:pPr>
              <w:jc w:val="center"/>
              <w:rPr>
                <w:color w:val="auto"/>
                <w:lang w:val="en-US" w:eastAsia="en-US"/>
              </w:rPr>
            </w:pPr>
            <w:proofErr w:type="spellStart"/>
            <w:r w:rsidRPr="00940A86">
              <w:rPr>
                <w:color w:val="auto"/>
                <w:lang w:val="en-US" w:eastAsia="en-US"/>
              </w:rPr>
              <w:t>Срок</w:t>
            </w:r>
            <w:proofErr w:type="spellEnd"/>
            <w:r w:rsidRPr="00940A86">
              <w:rPr>
                <w:color w:val="auto"/>
                <w:lang w:val="en-US" w:eastAsia="en-US"/>
              </w:rPr>
              <w:t xml:space="preserve"> </w:t>
            </w:r>
            <w:proofErr w:type="spellStart"/>
            <w:r w:rsidRPr="00940A86">
              <w:rPr>
                <w:color w:val="auto"/>
                <w:lang w:val="en-US" w:eastAsia="en-US"/>
              </w:rPr>
              <w:t>эксплуатации</w:t>
            </w:r>
            <w:proofErr w:type="spellEnd"/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61388" w:rsidRPr="00940A86" w:rsidRDefault="00661388" w:rsidP="007C7A03">
            <w:pPr>
              <w:jc w:val="center"/>
              <w:rPr>
                <w:color w:val="auto"/>
                <w:lang w:eastAsia="en-US"/>
              </w:rPr>
            </w:pPr>
            <w:r w:rsidRPr="00940A86">
              <w:rPr>
                <w:color w:val="auto"/>
                <w:lang w:eastAsia="en-US"/>
              </w:rPr>
              <w:t>Способ эксплуатации (стационарное или передвижное)</w:t>
            </w:r>
          </w:p>
        </w:tc>
      </w:tr>
      <w:tr w:rsidR="00661388" w:rsidRPr="00940A86" w:rsidTr="007C7A03">
        <w:trPr>
          <w:trHeight w:val="240"/>
        </w:trPr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rPr>
                <w:color w:val="auto"/>
                <w:lang w:eastAsia="en-US"/>
              </w:rPr>
            </w:pPr>
            <w:r w:rsidRPr="00940A86">
              <w:rPr>
                <w:color w:val="auto"/>
                <w:lang w:val="en-US" w:eastAsia="en-US"/>
              </w:rPr>
              <w:t> 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rPr>
                <w:color w:val="auto"/>
                <w:lang w:eastAsia="en-US"/>
              </w:rPr>
            </w:pPr>
            <w:r w:rsidRPr="00940A86">
              <w:rPr>
                <w:color w:val="auto"/>
                <w:lang w:val="en-US" w:eastAsia="en-US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rPr>
                <w:color w:val="auto"/>
                <w:lang w:eastAsia="en-US"/>
              </w:rPr>
            </w:pPr>
            <w:r w:rsidRPr="00940A86">
              <w:rPr>
                <w:color w:val="auto"/>
                <w:lang w:val="en-US" w:eastAsia="en-US"/>
              </w:rPr>
              <w:t> 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rPr>
                <w:color w:val="auto"/>
                <w:lang w:eastAsia="en-US"/>
              </w:rPr>
            </w:pPr>
            <w:r w:rsidRPr="00940A86">
              <w:rPr>
                <w:color w:val="auto"/>
                <w:lang w:val="en-US" w:eastAsia="en-US"/>
              </w:rPr>
              <w:t> 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rPr>
                <w:color w:val="auto"/>
                <w:lang w:eastAsia="en-US"/>
              </w:rPr>
            </w:pPr>
            <w:r w:rsidRPr="00940A86">
              <w:rPr>
                <w:color w:val="auto"/>
                <w:lang w:val="en-US" w:eastAsia="en-US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rPr>
                <w:color w:val="auto"/>
                <w:lang w:eastAsia="en-US"/>
              </w:rPr>
            </w:pPr>
            <w:r w:rsidRPr="00940A86">
              <w:rPr>
                <w:color w:val="auto"/>
                <w:lang w:val="en-US" w:eastAsia="en-US"/>
              </w:rPr>
              <w:t> 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rPr>
                <w:color w:val="auto"/>
                <w:lang w:eastAsia="en-US"/>
              </w:rPr>
            </w:pPr>
            <w:r w:rsidRPr="00940A86">
              <w:rPr>
                <w:color w:val="auto"/>
                <w:lang w:val="en-US" w:eastAsia="en-US"/>
              </w:rPr>
              <w:t> 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rPr>
                <w:color w:val="auto"/>
                <w:lang w:eastAsia="en-US"/>
              </w:rPr>
            </w:pPr>
            <w:r w:rsidRPr="00940A86">
              <w:rPr>
                <w:color w:val="auto"/>
                <w:lang w:val="en-US" w:eastAsia="en-US"/>
              </w:rPr>
              <w:t> </w:t>
            </w:r>
          </w:p>
        </w:tc>
      </w:tr>
    </w:tbl>
    <w:p w:rsidR="00661388" w:rsidRPr="00940A86" w:rsidRDefault="00661388" w:rsidP="00661388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940A86">
        <w:rPr>
          <w:color w:val="auto"/>
          <w:sz w:val="24"/>
          <w:szCs w:val="24"/>
          <w:lang w:val="en-US" w:eastAsia="en-U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1"/>
        <w:gridCol w:w="2156"/>
        <w:gridCol w:w="3953"/>
      </w:tblGrid>
      <w:tr w:rsidR="00661388" w:rsidRPr="00940A86" w:rsidTr="007C7A03">
        <w:tc>
          <w:tcPr>
            <w:tcW w:w="217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940A86">
              <w:rPr>
                <w:color w:val="auto"/>
                <w:sz w:val="24"/>
                <w:szCs w:val="24"/>
                <w:lang w:val="en-US" w:eastAsia="en-US"/>
              </w:rPr>
              <w:t>________________________________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940A86">
              <w:rPr>
                <w:color w:val="auto"/>
                <w:sz w:val="24"/>
                <w:szCs w:val="24"/>
                <w:lang w:val="en-US" w:eastAsia="en-US"/>
              </w:rPr>
              <w:t>____________</w:t>
            </w:r>
          </w:p>
        </w:tc>
        <w:tc>
          <w:tcPr>
            <w:tcW w:w="18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spacing w:before="160" w:after="160"/>
              <w:jc w:val="right"/>
              <w:rPr>
                <w:color w:val="auto"/>
                <w:sz w:val="24"/>
                <w:szCs w:val="24"/>
                <w:lang w:val="en-US" w:eastAsia="en-US"/>
              </w:rPr>
            </w:pPr>
            <w:r w:rsidRPr="00940A86">
              <w:rPr>
                <w:color w:val="auto"/>
                <w:sz w:val="24"/>
                <w:szCs w:val="24"/>
                <w:lang w:val="en-US" w:eastAsia="en-US"/>
              </w:rPr>
              <w:t>____________________________</w:t>
            </w:r>
          </w:p>
        </w:tc>
      </w:tr>
      <w:tr w:rsidR="00661388" w:rsidRPr="00940A86" w:rsidTr="007C7A03">
        <w:tc>
          <w:tcPr>
            <w:tcW w:w="2172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spacing w:before="160" w:after="16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940A86">
              <w:rPr>
                <w:color w:val="auto"/>
                <w:sz w:val="20"/>
                <w:szCs w:val="20"/>
                <w:lang w:eastAsia="en-US"/>
              </w:rPr>
              <w:t>(руководитель юридического лица, индивидуальный</w:t>
            </w:r>
            <w:r w:rsidRPr="00940A86">
              <w:rPr>
                <w:color w:val="auto"/>
                <w:sz w:val="20"/>
                <w:szCs w:val="20"/>
                <w:lang w:val="en-US" w:eastAsia="en-US"/>
              </w:rPr>
              <w:t> </w:t>
            </w:r>
            <w:r w:rsidRPr="00940A86">
              <w:rPr>
                <w:color w:val="auto"/>
                <w:sz w:val="20"/>
                <w:szCs w:val="20"/>
                <w:lang w:eastAsia="en-US"/>
              </w:rPr>
              <w:t>предприниматель)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940A86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940A86">
              <w:rPr>
                <w:color w:val="auto"/>
                <w:sz w:val="20"/>
                <w:szCs w:val="20"/>
                <w:lang w:val="en-US" w:eastAsia="en-US"/>
              </w:rPr>
              <w:t>подпись</w:t>
            </w:r>
            <w:proofErr w:type="spellEnd"/>
            <w:r w:rsidRPr="00940A86">
              <w:rPr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8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940A86">
              <w:rPr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940A86">
              <w:rPr>
                <w:color w:val="auto"/>
                <w:sz w:val="20"/>
                <w:szCs w:val="20"/>
                <w:lang w:val="en-US" w:eastAsia="en-US"/>
              </w:rPr>
              <w:t>инициалы</w:t>
            </w:r>
            <w:proofErr w:type="spellEnd"/>
            <w:r w:rsidRPr="00940A86">
              <w:rPr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940A86">
              <w:rPr>
                <w:color w:val="auto"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940A86">
              <w:rPr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</w:tr>
      <w:tr w:rsidR="00661388" w:rsidRPr="00940A86" w:rsidTr="007C7A0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1388" w:rsidRPr="00940A86" w:rsidRDefault="00661388" w:rsidP="007C7A03">
            <w:pPr>
              <w:rPr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spacing w:before="160" w:after="160"/>
              <w:ind w:firstLine="493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940A86">
              <w:rPr>
                <w:color w:val="auto"/>
                <w:sz w:val="24"/>
                <w:szCs w:val="24"/>
                <w:lang w:val="en-US" w:eastAsia="en-US"/>
              </w:rPr>
              <w:t>М.П.</w:t>
            </w:r>
          </w:p>
        </w:tc>
        <w:tc>
          <w:tcPr>
            <w:tcW w:w="18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61388" w:rsidRPr="00940A86" w:rsidRDefault="00661388" w:rsidP="007C7A03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940A86">
              <w:rPr>
                <w:color w:val="auto"/>
                <w:sz w:val="24"/>
                <w:szCs w:val="24"/>
                <w:lang w:val="en-US" w:eastAsia="en-US"/>
              </w:rPr>
              <w:t> </w:t>
            </w:r>
          </w:p>
        </w:tc>
      </w:tr>
    </w:tbl>
    <w:p w:rsidR="00661388" w:rsidRPr="00940A86" w:rsidRDefault="00661388" w:rsidP="00661388">
      <w:pPr>
        <w:spacing w:before="160" w:after="160"/>
        <w:jc w:val="both"/>
        <w:rPr>
          <w:color w:val="auto"/>
          <w:sz w:val="24"/>
          <w:szCs w:val="24"/>
          <w:lang w:val="en-US" w:eastAsia="en-US"/>
        </w:rPr>
      </w:pPr>
      <w:r w:rsidRPr="00940A86">
        <w:rPr>
          <w:color w:val="auto"/>
          <w:sz w:val="24"/>
          <w:szCs w:val="24"/>
          <w:lang w:val="en-US" w:eastAsia="en-US"/>
        </w:rPr>
        <w:t>___________</w:t>
      </w:r>
    </w:p>
    <w:p w:rsidR="00661388" w:rsidRPr="00940A86" w:rsidRDefault="00661388" w:rsidP="00661388">
      <w:pPr>
        <w:spacing w:before="160" w:after="160"/>
        <w:ind w:firstLine="391"/>
        <w:jc w:val="both"/>
        <w:rPr>
          <w:color w:val="auto"/>
          <w:sz w:val="20"/>
          <w:szCs w:val="20"/>
          <w:lang w:val="en-US" w:eastAsia="en-US"/>
        </w:rPr>
      </w:pPr>
      <w:r w:rsidRPr="00940A86">
        <w:rPr>
          <w:color w:val="auto"/>
          <w:sz w:val="20"/>
          <w:szCs w:val="20"/>
          <w:lang w:val="en-US" w:eastAsia="en-US"/>
        </w:rPr>
        <w:t>(</w:t>
      </w:r>
      <w:proofErr w:type="spellStart"/>
      <w:proofErr w:type="gramStart"/>
      <w:r w:rsidRPr="00940A86">
        <w:rPr>
          <w:color w:val="auto"/>
          <w:sz w:val="20"/>
          <w:szCs w:val="20"/>
          <w:lang w:val="en-US" w:eastAsia="en-US"/>
        </w:rPr>
        <w:t>дата</w:t>
      </w:r>
      <w:proofErr w:type="spellEnd"/>
      <w:proofErr w:type="gramEnd"/>
      <w:r w:rsidRPr="00940A86">
        <w:rPr>
          <w:color w:val="auto"/>
          <w:sz w:val="20"/>
          <w:szCs w:val="20"/>
          <w:lang w:val="en-US" w:eastAsia="en-US"/>
        </w:rPr>
        <w:t>)</w:t>
      </w:r>
    </w:p>
    <w:p w:rsidR="00661388" w:rsidRDefault="00661388" w:rsidP="00661388"/>
    <w:p w:rsidR="00125426" w:rsidRDefault="00125426"/>
    <w:sectPr w:rsidR="00125426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88"/>
    <w:rsid w:val="00125426"/>
    <w:rsid w:val="00661388"/>
    <w:rsid w:val="008A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57307-34B5-47FD-BD6E-FFEC45AE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388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661388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661388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66138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cpi">
    <w:name w:val="tablencpi"/>
    <w:basedOn w:val="a1"/>
    <w:rsid w:val="00661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../../../../Gbinfo_u/&#1054;&#1076;&#1085;&#1086;%20&#1054;&#1082;&#1085;&#1086;/Temp/33549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2677</Characters>
  <Application>Microsoft Office Word</Application>
  <DocSecurity>0</DocSecurity>
  <Lines>22</Lines>
  <Paragraphs>6</Paragraphs>
  <ScaleCrop>false</ScaleCrop>
  <Company>diakov.net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2020-06-23T12:44:00Z</dcterms:created>
  <dcterms:modified xsi:type="dcterms:W3CDTF">2020-06-24T09:30:00Z</dcterms:modified>
</cp:coreProperties>
</file>