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8390"/>
      </w:tblGrid>
      <w:tr w:rsidR="00D15C53" w:rsidTr="00DA79A7">
        <w:tc>
          <w:tcPr>
            <w:tcW w:w="11160" w:type="dxa"/>
            <w:gridSpan w:val="2"/>
          </w:tcPr>
          <w:p w:rsidR="00D15C53" w:rsidRDefault="00D15C53" w:rsidP="00DA79A7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 xml:space="preserve">Административная процедура № </w:t>
            </w:r>
            <w:r>
              <w:rPr>
                <w:b/>
                <w:bCs/>
                <w:sz w:val="28"/>
                <w:szCs w:val="28"/>
              </w:rPr>
              <w:t>15.24</w:t>
            </w:r>
          </w:p>
          <w:p w:rsidR="00D15C53" w:rsidRPr="00962276" w:rsidRDefault="00D15C53" w:rsidP="00DA79A7">
            <w:pPr>
              <w:spacing w:before="100" w:after="100"/>
              <w:jc w:val="center"/>
              <w:rPr>
                <w:b/>
                <w:sz w:val="28"/>
                <w:szCs w:val="28"/>
              </w:rPr>
            </w:pPr>
            <w:r w:rsidRPr="00962276">
              <w:rPr>
                <w:b/>
                <w:bCs/>
                <w:sz w:val="28"/>
                <w:szCs w:val="28"/>
              </w:rPr>
              <w:t>«</w:t>
            </w:r>
            <w:ins w:id="0" w:author="Unknown" w:date="2016-09-18T00:00:00Z">
              <w:r w:rsidRPr="00962276">
                <w:rPr>
                  <w:b/>
                  <w:sz w:val="28"/>
                  <w:szCs w:val="28"/>
                </w:rPr>
                <w:t>Выдача справки о расчетах по полученным из местного бюджета займам, ссудам, исполненным гарантиям местных исполнительных и распорядительных органов</w:t>
              </w:r>
            </w:ins>
            <w:r w:rsidRPr="00962276">
              <w:rPr>
                <w:b/>
                <w:sz w:val="28"/>
                <w:szCs w:val="28"/>
              </w:rPr>
              <w:t>»</w:t>
            </w:r>
          </w:p>
          <w:p w:rsidR="00D15C53" w:rsidRPr="00F01B75" w:rsidRDefault="00D15C53" w:rsidP="00DA79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15C53" w:rsidTr="00DA79A7">
        <w:trPr>
          <w:trHeight w:val="1994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3771B1" w:rsidRDefault="003771B1" w:rsidP="003771B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3771B1" w:rsidRDefault="003771B1" w:rsidP="003771B1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3771B1" w:rsidRDefault="003771B1" w:rsidP="003771B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3771B1" w:rsidRDefault="003771B1" w:rsidP="003771B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3771B1" w:rsidRDefault="003771B1" w:rsidP="003771B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3771B1" w:rsidRDefault="003771B1" w:rsidP="003771B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D15C53" w:rsidRDefault="003771B1" w:rsidP="003771B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D15C53" w:rsidTr="00DA79A7">
        <w:trPr>
          <w:trHeight w:val="1716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D15C53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D15C53" w:rsidRDefault="00D15C53" w:rsidP="00DA79A7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  <w:r>
              <w:rPr>
                <w:color w:val="000000"/>
                <w:sz w:val="28"/>
                <w:szCs w:val="28"/>
              </w:rPr>
              <w:t xml:space="preserve"> субъекта хозяйствования</w:t>
            </w:r>
          </w:p>
          <w:p w:rsidR="00D15C53" w:rsidRPr="00940A86" w:rsidRDefault="00D15C53" w:rsidP="00DA79A7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D15C53" w:rsidRPr="00F1193F" w:rsidRDefault="00D15C53" w:rsidP="00DA79A7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D15C53" w:rsidTr="00DA79A7">
        <w:tc>
          <w:tcPr>
            <w:tcW w:w="2770" w:type="dxa"/>
            <w:tcMar>
              <w:left w:w="0" w:type="dxa"/>
              <w:right w:w="0" w:type="dxa"/>
            </w:tcMar>
          </w:tcPr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D15C53" w:rsidRDefault="00D15C53" w:rsidP="00DA79A7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D15C53" w:rsidTr="00DA79A7">
        <w:trPr>
          <w:trHeight w:val="1129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D15C53" w:rsidRPr="00A97858" w:rsidRDefault="00D15C53" w:rsidP="00DA79A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15дней</w:t>
            </w:r>
          </w:p>
        </w:tc>
      </w:tr>
      <w:tr w:rsidR="00D15C53" w:rsidTr="00DA79A7">
        <w:tc>
          <w:tcPr>
            <w:tcW w:w="2770" w:type="dxa"/>
            <w:tcMar>
              <w:left w:w="0" w:type="dxa"/>
              <w:right w:w="0" w:type="dxa"/>
            </w:tcMar>
          </w:tcPr>
          <w:p w:rsidR="00D15C53" w:rsidRPr="00722542" w:rsidRDefault="00D15C53" w:rsidP="00DA79A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D15C53" w:rsidRPr="00A97858" w:rsidRDefault="00D15C53" w:rsidP="00DA79A7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бессрочно</w:t>
            </w:r>
          </w:p>
        </w:tc>
      </w:tr>
    </w:tbl>
    <w:p w:rsidR="00D15C53" w:rsidRDefault="00D15C53" w:rsidP="00D15C53">
      <w:bookmarkStart w:id="2" w:name="a8"/>
      <w:bookmarkEnd w:id="2"/>
    </w:p>
    <w:p w:rsidR="00BF7984" w:rsidRDefault="00BF7984"/>
    <w:sectPr w:rsidR="00BF7984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53"/>
    <w:rsid w:val="003771B1"/>
    <w:rsid w:val="00BF7984"/>
    <w:rsid w:val="00D1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6552A-3D9D-4DD3-BCC5-44A3EFF1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C53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D15C53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D15C53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D15C5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>diakov.net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2020-06-23T12:42:00Z</dcterms:created>
  <dcterms:modified xsi:type="dcterms:W3CDTF">2020-06-24T09:31:00Z</dcterms:modified>
</cp:coreProperties>
</file>