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44"/>
        <w:gridCol w:w="8616"/>
      </w:tblGrid>
      <w:tr w:rsidR="00F14180" w:rsidRPr="00524DA2" w:rsidTr="00E33CB4">
        <w:tc>
          <w:tcPr>
            <w:tcW w:w="11160" w:type="dxa"/>
            <w:gridSpan w:val="2"/>
          </w:tcPr>
          <w:p w:rsidR="00F14180" w:rsidRPr="00524DA2" w:rsidRDefault="00F14180" w:rsidP="00E33CB4">
            <w:pPr>
              <w:spacing w:before="100" w:after="10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     </w:t>
            </w:r>
            <w:r w:rsidRPr="00524DA2">
              <w:rPr>
                <w:b/>
                <w:bCs/>
                <w:sz w:val="30"/>
                <w:szCs w:val="30"/>
              </w:rPr>
              <w:t>Админист</w:t>
            </w:r>
            <w:r>
              <w:rPr>
                <w:b/>
                <w:bCs/>
                <w:sz w:val="30"/>
                <w:szCs w:val="30"/>
              </w:rPr>
              <w:t>ративная процедура № 3.4.</w:t>
            </w:r>
          </w:p>
          <w:p w:rsidR="00F14180" w:rsidRPr="00AB4626" w:rsidRDefault="00F14180" w:rsidP="00E33CB4">
            <w:pPr>
              <w:jc w:val="center"/>
              <w:rPr>
                <w:b/>
                <w:bCs/>
                <w:sz w:val="32"/>
                <w:szCs w:val="32"/>
              </w:rPr>
            </w:pPr>
            <w:r w:rsidRPr="00AB4626">
              <w:rPr>
                <w:b/>
                <w:bCs/>
                <w:sz w:val="32"/>
                <w:szCs w:val="32"/>
              </w:rPr>
              <w:t>«</w:t>
            </w:r>
            <w:ins w:id="0" w:author="Unknown" w:date="2014-04-01T00:00:00Z">
              <w:r w:rsidRPr="00AB4626">
                <w:rPr>
                  <w:b/>
                  <w:sz w:val="32"/>
                  <w:szCs w:val="32"/>
                </w:rPr>
                <w:t>Согласование архитектурного, строительного проекта, внесения изменений в строительный проект, а также изменений в утвержденный архитектурный прое</w:t>
              </w:r>
              <w:proofErr w:type="gramStart"/>
              <w:r w:rsidRPr="00AB4626">
                <w:rPr>
                  <w:b/>
                  <w:sz w:val="32"/>
                  <w:szCs w:val="32"/>
                </w:rPr>
                <w:t>кт в сл</w:t>
              </w:r>
              <w:proofErr w:type="gramEnd"/>
              <w:r w:rsidRPr="00AB4626">
                <w:rPr>
                  <w:b/>
                  <w:sz w:val="32"/>
                  <w:szCs w:val="32"/>
                </w:rPr>
                <w:t>учае отступления от требований архитектурно-планировочного задания</w:t>
              </w:r>
            </w:ins>
            <w:r w:rsidRPr="00AB4626">
              <w:rPr>
                <w:b/>
                <w:sz w:val="32"/>
                <w:szCs w:val="32"/>
              </w:rPr>
              <w:t>»</w:t>
            </w:r>
          </w:p>
        </w:tc>
      </w:tr>
      <w:tr w:rsidR="00F14180" w:rsidTr="00E33CB4">
        <w:tc>
          <w:tcPr>
            <w:tcW w:w="2544" w:type="dxa"/>
            <w:tcMar>
              <w:left w:w="0" w:type="dxa"/>
              <w:right w:w="0" w:type="dxa"/>
            </w:tcMar>
          </w:tcPr>
          <w:p w:rsidR="00F14180" w:rsidRPr="00DC222D" w:rsidRDefault="00F14180" w:rsidP="00E33CB4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DC222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F14180" w:rsidRPr="00DC222D" w:rsidRDefault="00F14180" w:rsidP="00E33CB4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95267B" w:rsidRDefault="0095267B" w:rsidP="0095267B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95267B" w:rsidRDefault="0095267B" w:rsidP="0095267B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</w:t>
            </w:r>
            <w:proofErr w:type="gramStart"/>
            <w:r>
              <w:rPr>
                <w:sz w:val="30"/>
                <w:szCs w:val="30"/>
              </w:rPr>
              <w:t>.В</w:t>
            </w:r>
            <w:proofErr w:type="gramEnd"/>
            <w:r>
              <w:rPr>
                <w:sz w:val="30"/>
                <w:szCs w:val="30"/>
              </w:rPr>
              <w:t>оложин</w:t>
            </w:r>
            <w:proofErr w:type="spellEnd"/>
            <w:r>
              <w:rPr>
                <w:sz w:val="30"/>
                <w:szCs w:val="30"/>
              </w:rPr>
              <w:t>, пл.Свободы 2, каб.101, тел. 57331, 142</w:t>
            </w:r>
          </w:p>
          <w:p w:rsidR="0095267B" w:rsidRDefault="0095267B" w:rsidP="0095267B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95267B" w:rsidRDefault="0095267B" w:rsidP="0095267B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Георгиевна,    Яблонская Вероника Леонидовна </w:t>
            </w:r>
          </w:p>
          <w:p w:rsidR="0095267B" w:rsidRDefault="0095267B" w:rsidP="0095267B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sz w:val="24"/>
                <w:szCs w:val="24"/>
              </w:rPr>
              <w:t>чт</w:t>
            </w:r>
            <w:proofErr w:type="spellEnd"/>
            <w:proofErr w:type="gramEnd"/>
            <w:r>
              <w:rPr>
                <w:sz w:val="24"/>
                <w:szCs w:val="24"/>
              </w:rPr>
              <w:t>, пт. с 8.00 до 13.00, с 14.00 до 17.00</w:t>
            </w:r>
          </w:p>
          <w:p w:rsidR="0095267B" w:rsidRDefault="0095267B" w:rsidP="0095267B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F14180" w:rsidRPr="00524DA2" w:rsidRDefault="0095267B" w:rsidP="0095267B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</w:p>
        </w:tc>
      </w:tr>
      <w:tr w:rsidR="00F14180" w:rsidTr="00E33CB4">
        <w:trPr>
          <w:trHeight w:val="1126"/>
        </w:trPr>
        <w:tc>
          <w:tcPr>
            <w:tcW w:w="2544" w:type="dxa"/>
            <w:tcMar>
              <w:left w:w="0" w:type="dxa"/>
              <w:right w:w="0" w:type="dxa"/>
            </w:tcMar>
          </w:tcPr>
          <w:p w:rsidR="00F14180" w:rsidRDefault="00F14180" w:rsidP="00E33CB4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F14180" w:rsidRPr="00DC222D" w:rsidRDefault="00F14180" w:rsidP="00E33CB4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F14180" w:rsidRDefault="00F14180" w:rsidP="00E33CB4">
            <w:pPr>
              <w:spacing w:line="280" w:lineRule="exact"/>
              <w:rPr>
                <w:sz w:val="28"/>
                <w:szCs w:val="28"/>
              </w:rPr>
            </w:pPr>
            <w:r w:rsidRPr="00420462">
              <w:rPr>
                <w:sz w:val="28"/>
                <w:szCs w:val="28"/>
              </w:rPr>
              <w:t>Заявление</w:t>
            </w:r>
          </w:p>
          <w:p w:rsidR="00F14180" w:rsidRDefault="00F14180" w:rsidP="00E33CB4">
            <w:pPr>
              <w:spacing w:line="280" w:lineRule="exact"/>
              <w:rPr>
                <w:sz w:val="32"/>
                <w:szCs w:val="32"/>
              </w:rPr>
            </w:pPr>
            <w:r w:rsidRPr="00420462">
              <w:rPr>
                <w:sz w:val="28"/>
                <w:szCs w:val="28"/>
              </w:rPr>
              <w:br/>
            </w:r>
            <w:ins w:id="1" w:author="Unknown" w:date="2014-04-01T00:00:00Z">
              <w:r w:rsidRPr="00AB4626">
                <w:rPr>
                  <w:sz w:val="32"/>
                  <w:szCs w:val="32"/>
                </w:rPr>
                <w:t>архитектурный и (или) строительный проекты</w:t>
              </w:r>
            </w:ins>
          </w:p>
          <w:p w:rsidR="00F14180" w:rsidRPr="001F56B8" w:rsidRDefault="00F14180" w:rsidP="00E33CB4">
            <w:pPr>
              <w:spacing w:line="280" w:lineRule="exact"/>
              <w:rPr>
                <w:sz w:val="28"/>
                <w:szCs w:val="28"/>
              </w:rPr>
            </w:pPr>
            <w:r w:rsidRPr="00AB4626">
              <w:rPr>
                <w:sz w:val="32"/>
                <w:szCs w:val="32"/>
              </w:rPr>
              <w:br/>
            </w:r>
          </w:p>
          <w:p w:rsidR="00F14180" w:rsidRDefault="00F14180" w:rsidP="00E33CB4">
            <w:pPr>
              <w:spacing w:line="280" w:lineRule="exact"/>
              <w:rPr>
                <w:sz w:val="28"/>
                <w:szCs w:val="28"/>
              </w:rPr>
            </w:pPr>
          </w:p>
          <w:p w:rsidR="00F14180" w:rsidRPr="00420462" w:rsidRDefault="00F14180" w:rsidP="00E33CB4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F14180" w:rsidTr="00E33CB4">
        <w:tc>
          <w:tcPr>
            <w:tcW w:w="2544" w:type="dxa"/>
            <w:tcMar>
              <w:left w:w="0" w:type="dxa"/>
              <w:right w:w="0" w:type="dxa"/>
            </w:tcMar>
          </w:tcPr>
          <w:p w:rsidR="00F14180" w:rsidRPr="00DC222D" w:rsidRDefault="00F14180" w:rsidP="00E33CB4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F14180" w:rsidRPr="00DC222D" w:rsidRDefault="00F14180" w:rsidP="00E33CB4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F14180" w:rsidRDefault="00F14180" w:rsidP="00E33CB4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F14180" w:rsidTr="00E33CB4">
        <w:trPr>
          <w:trHeight w:val="1129"/>
        </w:trPr>
        <w:tc>
          <w:tcPr>
            <w:tcW w:w="2544" w:type="dxa"/>
            <w:tcMar>
              <w:left w:w="0" w:type="dxa"/>
              <w:right w:w="0" w:type="dxa"/>
            </w:tcMar>
          </w:tcPr>
          <w:p w:rsidR="00F14180" w:rsidRPr="00DC222D" w:rsidRDefault="00F14180" w:rsidP="00E33CB4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F14180" w:rsidRPr="00AB4626" w:rsidRDefault="00F14180" w:rsidP="00E33CB4">
            <w:pPr>
              <w:spacing w:line="280" w:lineRule="exact"/>
              <w:rPr>
                <w:sz w:val="32"/>
                <w:szCs w:val="32"/>
              </w:rPr>
            </w:pPr>
            <w:ins w:id="2" w:author="Unknown" w:date="2014-04-01T00:00:00Z">
              <w:r w:rsidRPr="00AB4626">
                <w:rPr>
                  <w:sz w:val="32"/>
                  <w:szCs w:val="32"/>
                </w:rPr>
                <w:t>15 дней</w:t>
              </w:r>
            </w:ins>
          </w:p>
        </w:tc>
      </w:tr>
      <w:tr w:rsidR="00F14180" w:rsidTr="00E33CB4">
        <w:tc>
          <w:tcPr>
            <w:tcW w:w="2544" w:type="dxa"/>
            <w:tcMar>
              <w:left w:w="0" w:type="dxa"/>
              <w:right w:w="0" w:type="dxa"/>
            </w:tcMar>
          </w:tcPr>
          <w:p w:rsidR="00F14180" w:rsidRPr="00DC222D" w:rsidRDefault="00F14180" w:rsidP="00E33CB4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 xml:space="preserve">Срок действия справки, другого документа (решения), </w:t>
            </w:r>
            <w:proofErr w:type="gramStart"/>
            <w:r w:rsidRPr="00DC222D">
              <w:rPr>
                <w:b/>
                <w:bCs/>
                <w:sz w:val="26"/>
                <w:szCs w:val="26"/>
              </w:rPr>
              <w:t>выдаваемых</w:t>
            </w:r>
            <w:proofErr w:type="gramEnd"/>
            <w:r w:rsidRPr="00DC222D">
              <w:rPr>
                <w:b/>
                <w:bCs/>
                <w:sz w:val="26"/>
                <w:szCs w:val="26"/>
              </w:rPr>
              <w:t xml:space="preserve">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DC222D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F14180" w:rsidRPr="00DC222D" w:rsidRDefault="00F14180" w:rsidP="00E33CB4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F14180" w:rsidRDefault="00F14180" w:rsidP="00E33CB4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До приемки объектов в эксплуатацию</w:t>
            </w:r>
          </w:p>
        </w:tc>
      </w:tr>
    </w:tbl>
    <w:p w:rsidR="00F14180" w:rsidRDefault="00F14180" w:rsidP="00F14180">
      <w:pPr>
        <w:rPr>
          <w:sz w:val="30"/>
          <w:szCs w:val="30"/>
        </w:rPr>
      </w:pPr>
    </w:p>
    <w:p w:rsidR="00FE0095" w:rsidRDefault="00FE0095">
      <w:bookmarkStart w:id="3" w:name="_GoBack"/>
      <w:bookmarkEnd w:id="3"/>
    </w:p>
    <w:sectPr w:rsidR="00FE0095" w:rsidSect="007458A9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4180"/>
    <w:rsid w:val="007458A9"/>
    <w:rsid w:val="0095267B"/>
    <w:rsid w:val="00F14180"/>
    <w:rsid w:val="00FE0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180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autoRedefine/>
    <w:uiPriority w:val="99"/>
    <w:rsid w:val="00F14180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2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>diakov.net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OG-102</cp:lastModifiedBy>
  <cp:revision>2</cp:revision>
  <dcterms:created xsi:type="dcterms:W3CDTF">2020-06-23T12:29:00Z</dcterms:created>
  <dcterms:modified xsi:type="dcterms:W3CDTF">2020-06-23T13:52:00Z</dcterms:modified>
</cp:coreProperties>
</file>