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8616"/>
      </w:tblGrid>
      <w:tr w:rsidR="00E23619" w:rsidRPr="00524DA2" w:rsidTr="005F3CDD">
        <w:tc>
          <w:tcPr>
            <w:tcW w:w="11160" w:type="dxa"/>
            <w:gridSpan w:val="2"/>
          </w:tcPr>
          <w:p w:rsidR="00E23619" w:rsidRPr="00524DA2" w:rsidRDefault="00E23619" w:rsidP="005F3CDD">
            <w:pPr>
              <w:spacing w:before="100" w:after="10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     </w:t>
            </w:r>
            <w:r w:rsidRPr="00524DA2">
              <w:rPr>
                <w:b/>
                <w:bCs/>
                <w:sz w:val="30"/>
                <w:szCs w:val="30"/>
              </w:rPr>
              <w:t>Админист</w:t>
            </w:r>
            <w:r>
              <w:rPr>
                <w:b/>
                <w:bCs/>
                <w:sz w:val="30"/>
                <w:szCs w:val="30"/>
              </w:rPr>
              <w:t>ративная процедура № 3.8-3.</w:t>
            </w:r>
          </w:p>
          <w:p w:rsidR="00E23619" w:rsidRPr="003941C9" w:rsidRDefault="00E23619" w:rsidP="005F3CDD">
            <w:pPr>
              <w:jc w:val="center"/>
              <w:rPr>
                <w:b/>
                <w:sz w:val="32"/>
                <w:szCs w:val="32"/>
              </w:rPr>
            </w:pPr>
            <w:r w:rsidRPr="003941C9">
              <w:rPr>
                <w:b/>
                <w:bCs/>
                <w:sz w:val="32"/>
                <w:szCs w:val="32"/>
              </w:rPr>
              <w:t>«</w:t>
            </w:r>
            <w:ins w:id="0" w:author="Unknown" w:date="2019-11-08T00:00:00Z">
              <w:r w:rsidRPr="003941C9">
                <w:rPr>
                  <w:b/>
                  <w:sz w:val="32"/>
                  <w:szCs w:val="32"/>
                </w:rPr>
                <w:t xml:space="preserve">Выдача решения о согласовании </w:t>
              </w:r>
              <w:proofErr w:type="spellStart"/>
              <w:r w:rsidRPr="003941C9">
                <w:rPr>
                  <w:b/>
                  <w:sz w:val="32"/>
                  <w:szCs w:val="32"/>
                </w:rPr>
                <w:t>предпроектной</w:t>
              </w:r>
              <w:proofErr w:type="spellEnd"/>
              <w:r w:rsidRPr="003941C9">
                <w:rPr>
                  <w:b/>
                  <w:sz w:val="32"/>
                  <w:szCs w:val="32"/>
                </w:rPr>
                <w:t xml:space="preserve"> (</w:t>
              </w:r>
              <w:proofErr w:type="spellStart"/>
              <w:r w:rsidRPr="003941C9">
                <w:rPr>
                  <w:b/>
                  <w:sz w:val="32"/>
                  <w:szCs w:val="32"/>
                </w:rPr>
                <w:t>предынвестиционной</w:t>
              </w:r>
              <w:proofErr w:type="spellEnd"/>
              <w:r w:rsidRPr="003941C9">
                <w:rPr>
                  <w:b/>
                  <w:sz w:val="32"/>
                  <w:szCs w:val="32"/>
                </w:rPr>
                <w:t>) документации на строительство водозаборных сооружений подземных вод при технической возможности использования существующих централизованных систем питьевого водоснабжения</w:t>
              </w:r>
            </w:ins>
          </w:p>
          <w:p w:rsidR="00E23619" w:rsidRPr="00AB4626" w:rsidRDefault="00E23619" w:rsidP="005F3CDD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E23619" w:rsidTr="005F3CDD">
        <w:tc>
          <w:tcPr>
            <w:tcW w:w="2544" w:type="dxa"/>
            <w:tcMar>
              <w:left w:w="0" w:type="dxa"/>
              <w:right w:w="0" w:type="dxa"/>
            </w:tcMar>
          </w:tcPr>
          <w:p w:rsidR="00E23619" w:rsidRPr="00DC222D" w:rsidRDefault="00E23619" w:rsidP="005F3CD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DC222D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E23619" w:rsidRPr="00DC222D" w:rsidRDefault="00E23619" w:rsidP="005F3CD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026012" w:rsidRDefault="00026012" w:rsidP="00026012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026012" w:rsidRDefault="00026012" w:rsidP="00026012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026012" w:rsidRDefault="00026012" w:rsidP="00026012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026012" w:rsidRDefault="00026012" w:rsidP="00026012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026012" w:rsidRDefault="00026012" w:rsidP="00026012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026012" w:rsidRDefault="00026012" w:rsidP="00026012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E23619" w:rsidRPr="00524DA2" w:rsidRDefault="00026012" w:rsidP="00026012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1" w:name="_GoBack"/>
            <w:bookmarkEnd w:id="1"/>
          </w:p>
        </w:tc>
      </w:tr>
      <w:tr w:rsidR="00E23619" w:rsidTr="005F3CDD">
        <w:trPr>
          <w:trHeight w:val="1126"/>
        </w:trPr>
        <w:tc>
          <w:tcPr>
            <w:tcW w:w="2544" w:type="dxa"/>
            <w:tcMar>
              <w:left w:w="0" w:type="dxa"/>
              <w:right w:w="0" w:type="dxa"/>
            </w:tcMar>
          </w:tcPr>
          <w:p w:rsidR="00E23619" w:rsidRDefault="00E23619" w:rsidP="005F3CD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E23619" w:rsidRPr="00DC222D" w:rsidRDefault="00E23619" w:rsidP="005F3CD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E23619" w:rsidRPr="003941C9" w:rsidRDefault="00E23619" w:rsidP="005F3CDD">
            <w:pPr>
              <w:spacing w:line="280" w:lineRule="exact"/>
              <w:rPr>
                <w:sz w:val="32"/>
                <w:szCs w:val="32"/>
              </w:rPr>
            </w:pPr>
            <w:ins w:id="2" w:author="Unknown" w:date="2019-11-08T00:00:00Z">
              <w:r w:rsidRPr="003941C9">
                <w:rPr>
                  <w:sz w:val="32"/>
                  <w:szCs w:val="32"/>
                </w:rPr>
                <w:t>заявление</w:t>
              </w:r>
              <w:r w:rsidRPr="003941C9">
                <w:rPr>
                  <w:sz w:val="32"/>
                  <w:szCs w:val="32"/>
                </w:rPr>
                <w:br/>
              </w:r>
              <w:r w:rsidRPr="003941C9">
                <w:rPr>
                  <w:sz w:val="32"/>
                  <w:szCs w:val="32"/>
                </w:rPr>
                <w:br/>
                <w:t xml:space="preserve">обоснование </w:t>
              </w:r>
            </w:ins>
            <w:r>
              <w:rPr>
                <w:sz w:val="32"/>
                <w:szCs w:val="32"/>
              </w:rPr>
              <w:t>инвестиций</w:t>
            </w:r>
          </w:p>
          <w:p w:rsidR="00E23619" w:rsidRPr="003941C9" w:rsidRDefault="00E23619" w:rsidP="005F3CDD">
            <w:pPr>
              <w:spacing w:line="280" w:lineRule="exact"/>
              <w:rPr>
                <w:sz w:val="32"/>
                <w:szCs w:val="32"/>
              </w:rPr>
            </w:pPr>
          </w:p>
          <w:p w:rsidR="00E23619" w:rsidRPr="00420462" w:rsidRDefault="00E23619" w:rsidP="005F3CDD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E23619" w:rsidTr="005F3CDD">
        <w:tc>
          <w:tcPr>
            <w:tcW w:w="2544" w:type="dxa"/>
            <w:tcMar>
              <w:left w:w="0" w:type="dxa"/>
              <w:right w:w="0" w:type="dxa"/>
            </w:tcMar>
          </w:tcPr>
          <w:p w:rsidR="00E23619" w:rsidRPr="00DC222D" w:rsidRDefault="00E23619" w:rsidP="005F3CD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E23619" w:rsidRPr="00DC222D" w:rsidRDefault="00E23619" w:rsidP="005F3CD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E23619" w:rsidRDefault="00E23619" w:rsidP="005F3CDD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E23619" w:rsidTr="005F3CDD">
        <w:trPr>
          <w:trHeight w:val="1129"/>
        </w:trPr>
        <w:tc>
          <w:tcPr>
            <w:tcW w:w="2544" w:type="dxa"/>
            <w:tcMar>
              <w:left w:w="0" w:type="dxa"/>
              <w:right w:w="0" w:type="dxa"/>
            </w:tcMar>
          </w:tcPr>
          <w:p w:rsidR="00E23619" w:rsidRPr="00DC222D" w:rsidRDefault="00E23619" w:rsidP="005F3CD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E23619" w:rsidRPr="00AB4626" w:rsidRDefault="00E23619" w:rsidP="005F3CDD">
            <w:pPr>
              <w:spacing w:line="280" w:lineRule="exact"/>
              <w:rPr>
                <w:sz w:val="32"/>
                <w:szCs w:val="32"/>
              </w:rPr>
            </w:pPr>
            <w:ins w:id="3" w:author="Unknown" w:date="2014-04-01T00:00:00Z">
              <w:r w:rsidRPr="00AB4626">
                <w:rPr>
                  <w:sz w:val="32"/>
                  <w:szCs w:val="32"/>
                </w:rPr>
                <w:t>15 дней</w:t>
              </w:r>
            </w:ins>
          </w:p>
        </w:tc>
      </w:tr>
      <w:tr w:rsidR="00E23619" w:rsidTr="005F3CDD">
        <w:tc>
          <w:tcPr>
            <w:tcW w:w="2544" w:type="dxa"/>
            <w:tcMar>
              <w:left w:w="0" w:type="dxa"/>
              <w:right w:w="0" w:type="dxa"/>
            </w:tcMar>
          </w:tcPr>
          <w:p w:rsidR="00E23619" w:rsidRPr="00DC222D" w:rsidRDefault="00E23619" w:rsidP="005F3CD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Срок действия справки, другого документа (решения), выдаваемых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DC222D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  <w:p w:rsidR="00E23619" w:rsidRPr="00DC222D" w:rsidRDefault="00E23619" w:rsidP="005F3CD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E23619" w:rsidRPr="003941C9" w:rsidRDefault="00E23619" w:rsidP="005F3CDD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t xml:space="preserve"> </w:t>
            </w:r>
            <w:ins w:id="4" w:author="Unknown" w:date="2019-11-08T00:00:00Z">
              <w:r w:rsidRPr="003941C9">
                <w:rPr>
                  <w:sz w:val="28"/>
                  <w:szCs w:val="28"/>
                </w:rPr>
                <w:t>на срок проектной продолжительности строительства объекта, увеличенный на 1</w:t>
              </w:r>
            </w:ins>
            <w:r>
              <w:rPr>
                <w:sz w:val="28"/>
                <w:szCs w:val="28"/>
              </w:rPr>
              <w:t>год</w:t>
            </w:r>
            <w:ins w:id="5" w:author="Unknown" w:date="2019-11-08T00:00:00Z">
              <w:r w:rsidRPr="003941C9">
                <w:rPr>
                  <w:sz w:val="28"/>
                  <w:szCs w:val="28"/>
                </w:rPr>
                <w:t> </w:t>
              </w:r>
            </w:ins>
          </w:p>
        </w:tc>
      </w:tr>
    </w:tbl>
    <w:p w:rsidR="000860A0" w:rsidRDefault="000860A0"/>
    <w:sectPr w:rsidR="000860A0" w:rsidSect="00E2361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619"/>
    <w:rsid w:val="00026012"/>
    <w:rsid w:val="000860A0"/>
    <w:rsid w:val="00E2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68D31-7E4C-4D58-98E1-C1C54338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619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autoRedefine/>
    <w:uiPriority w:val="99"/>
    <w:rsid w:val="00E23619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7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Company>diakov.net</Company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2020-06-23T12:30:00Z</dcterms:created>
  <dcterms:modified xsi:type="dcterms:W3CDTF">2020-06-24T09:01:00Z</dcterms:modified>
</cp:coreProperties>
</file>