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8212"/>
      </w:tblGrid>
      <w:tr w:rsidR="001B4DD1" w:rsidTr="00217A9D">
        <w:trPr>
          <w:trHeight w:val="1073"/>
        </w:trPr>
        <w:tc>
          <w:tcPr>
            <w:tcW w:w="10980" w:type="dxa"/>
            <w:gridSpan w:val="2"/>
          </w:tcPr>
          <w:p w:rsidR="001B4DD1" w:rsidRDefault="001B4DD1" w:rsidP="00217A9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4.13</w:t>
            </w:r>
          </w:p>
          <w:p w:rsidR="001B4DD1" w:rsidRPr="00BF423C" w:rsidRDefault="001B4DD1" w:rsidP="00217A9D">
            <w:pPr>
              <w:jc w:val="both"/>
              <w:rPr>
                <w:b/>
                <w:bCs/>
                <w:sz w:val="28"/>
                <w:szCs w:val="28"/>
              </w:rPr>
            </w:pPr>
            <w:r w:rsidRPr="00BF423C">
              <w:rPr>
                <w:b/>
                <w:sz w:val="28"/>
                <w:szCs w:val="28"/>
              </w:rPr>
              <w:t>«</w:t>
            </w:r>
            <w:ins w:id="0" w:author="Unknown" w:date="2019-12-26T00:00:00Z">
              <w:r w:rsidRPr="00BF423C">
                <w:rPr>
                  <w:b/>
                  <w:sz w:val="28"/>
                  <w:szCs w:val="28"/>
                </w:rPr>
                <w:t>Выдача решения местного исполнительного и распорядительного органа о разрешении проведения проектно-изыскательских работ и строительства вновь создаваемых и (или) реконструируемых оптоволоконных линий связи (за исключением расположенных внутри капитальных строений (зданий, сооружений) и абонентских линий электросвязи)</w:t>
              </w:r>
            </w:ins>
          </w:p>
        </w:tc>
      </w:tr>
      <w:tr w:rsidR="001B4DD1" w:rsidRPr="00E85BFC" w:rsidTr="00217A9D">
        <w:tc>
          <w:tcPr>
            <w:tcW w:w="2768" w:type="dxa"/>
            <w:tcMar>
              <w:left w:w="0" w:type="dxa"/>
              <w:right w:w="0" w:type="dxa"/>
            </w:tcMar>
          </w:tcPr>
          <w:p w:rsidR="001B4DD1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E85BFC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CF7D01" w:rsidRDefault="00CF7D01" w:rsidP="00CF7D01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CF7D01" w:rsidRDefault="00CF7D01" w:rsidP="00CF7D01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CF7D01" w:rsidRDefault="00CF7D01" w:rsidP="00CF7D01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CF7D01" w:rsidRDefault="00CF7D01" w:rsidP="00CF7D01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CF7D01" w:rsidRDefault="00CF7D01" w:rsidP="00CF7D01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CF7D01" w:rsidRDefault="00CF7D01" w:rsidP="00CF7D01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1B4DD1" w:rsidRPr="00E85BFC" w:rsidRDefault="00CF7D01" w:rsidP="00CF7D01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1" w:name="_GoBack"/>
            <w:bookmarkEnd w:id="1"/>
          </w:p>
        </w:tc>
      </w:tr>
      <w:tr w:rsidR="001B4DD1" w:rsidRPr="00E4489F" w:rsidTr="00217A9D">
        <w:trPr>
          <w:trHeight w:val="1126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Документы и (или</w:t>
            </w:r>
            <w:r>
              <w:rPr>
                <w:b/>
                <w:bCs/>
                <w:sz w:val="26"/>
                <w:szCs w:val="26"/>
              </w:rPr>
              <w:t>)</w:t>
            </w:r>
            <w:r w:rsidRPr="00E85BFC">
              <w:rPr>
                <w:b/>
                <w:bCs/>
                <w:sz w:val="26"/>
                <w:szCs w:val="26"/>
              </w:rPr>
              <w:t xml:space="preserve"> сведения, представляемые </w:t>
            </w:r>
            <w:r>
              <w:rPr>
                <w:b/>
                <w:bCs/>
                <w:sz w:val="26"/>
                <w:szCs w:val="26"/>
              </w:rPr>
              <w:t>юридическим лицом и индивидуальным предпринимателем</w:t>
            </w:r>
            <w:r w:rsidRPr="00E85BFC">
              <w:rPr>
                <w:b/>
                <w:bCs/>
                <w:sz w:val="26"/>
                <w:szCs w:val="26"/>
              </w:rPr>
              <w:t xml:space="preserve"> для осуществления административной процедуры</w:t>
            </w:r>
          </w:p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1B4DD1" w:rsidRPr="00E4489F" w:rsidRDefault="001B4DD1" w:rsidP="00217A9D">
            <w:pPr>
              <w:pStyle w:val="a3"/>
              <w:rPr>
                <w:sz w:val="30"/>
                <w:szCs w:val="30"/>
              </w:rPr>
            </w:pPr>
            <w:r w:rsidRPr="00E4489F">
              <w:rPr>
                <w:sz w:val="30"/>
                <w:szCs w:val="30"/>
              </w:rPr>
              <w:t>заявление</w:t>
            </w:r>
          </w:p>
          <w:p w:rsidR="001B4DD1" w:rsidRDefault="001B4DD1" w:rsidP="00217A9D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>HYPERLINK "../../../../../Gbinfo_u/Одно Окно/Temp/186817.htm" \l "a29" \o "+"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ins w:id="2" w:author="Unknown" w:date="2019-12-26T00:00:00Z">
              <w:r w:rsidRPr="00BF423C">
                <w:rPr>
                  <w:rStyle w:val="a4"/>
                  <w:sz w:val="28"/>
                  <w:szCs w:val="28"/>
                </w:rPr>
                <w:t>сведения</w:t>
              </w:r>
            </w:ins>
            <w:r>
              <w:rPr>
                <w:color w:val="000000"/>
                <w:sz w:val="28"/>
                <w:szCs w:val="28"/>
              </w:rPr>
              <w:fldChar w:fldCharType="end"/>
            </w:r>
            <w:ins w:id="3" w:author="Unknown" w:date="2019-12-26T00:00:00Z">
              <w:r w:rsidRPr="00BF423C">
                <w:rPr>
                  <w:color w:val="000000"/>
                  <w:sz w:val="28"/>
                  <w:szCs w:val="28"/>
                </w:rPr>
                <w:t xml:space="preserve"> о проектируемой оптоволоконной линии связи (по установленной форме), </w:t>
              </w:r>
            </w:ins>
          </w:p>
          <w:p w:rsidR="001B4DD1" w:rsidRPr="00BF423C" w:rsidRDefault="001B4DD1" w:rsidP="00217A9D">
            <w:pPr>
              <w:pStyle w:val="a3"/>
              <w:rPr>
                <w:color w:val="000000"/>
                <w:sz w:val="28"/>
                <w:szCs w:val="28"/>
              </w:rPr>
            </w:pPr>
            <w:ins w:id="4" w:author="Unknown" w:date="2019-12-26T00:00:00Z">
              <w:r w:rsidRPr="00BF423C">
                <w:rPr>
                  <w:color w:val="000000"/>
                  <w:sz w:val="28"/>
                  <w:szCs w:val="28"/>
                </w:rPr>
                <w:t>документ, подтверждающий внесение платы</w:t>
              </w:r>
            </w:ins>
          </w:p>
          <w:p w:rsidR="001B4DD1" w:rsidRPr="000D6CB3" w:rsidRDefault="001B4DD1" w:rsidP="00217A9D">
            <w:pPr>
              <w:pStyle w:val="a3"/>
              <w:rPr>
                <w:sz w:val="28"/>
                <w:szCs w:val="28"/>
              </w:rPr>
            </w:pPr>
          </w:p>
        </w:tc>
      </w:tr>
      <w:tr w:rsidR="001B4DD1" w:rsidRPr="00E85BFC" w:rsidTr="00217A9D">
        <w:tc>
          <w:tcPr>
            <w:tcW w:w="2768" w:type="dxa"/>
            <w:tcMar>
              <w:left w:w="0" w:type="dxa"/>
              <w:right w:w="0" w:type="dxa"/>
            </w:tcMar>
          </w:tcPr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1B4DD1" w:rsidRPr="00E85BFC" w:rsidRDefault="001B4DD1" w:rsidP="00217A9D">
            <w:pPr>
              <w:spacing w:line="280" w:lineRule="exact"/>
              <w:rPr>
                <w:sz w:val="30"/>
                <w:szCs w:val="30"/>
              </w:rPr>
            </w:pPr>
            <w:r w:rsidRPr="00E85BFC">
              <w:rPr>
                <w:sz w:val="30"/>
                <w:szCs w:val="30"/>
              </w:rPr>
              <w:t>платно</w:t>
            </w:r>
          </w:p>
        </w:tc>
      </w:tr>
      <w:tr w:rsidR="001B4DD1" w:rsidRPr="00E85BFC" w:rsidTr="00217A9D">
        <w:trPr>
          <w:trHeight w:val="1425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1B4DD1" w:rsidRPr="00307536" w:rsidRDefault="001B4DD1" w:rsidP="00217A9D">
            <w:pPr>
              <w:jc w:val="both"/>
              <w:rPr>
                <w:color w:val="auto"/>
                <w:sz w:val="30"/>
                <w:szCs w:val="30"/>
              </w:rPr>
            </w:pPr>
            <w:r w:rsidRPr="00307536">
              <w:rPr>
                <w:color w:val="auto"/>
                <w:sz w:val="30"/>
                <w:szCs w:val="30"/>
              </w:rPr>
              <w:t>1</w:t>
            </w:r>
            <w:r>
              <w:rPr>
                <w:color w:val="auto"/>
                <w:sz w:val="30"/>
                <w:szCs w:val="30"/>
              </w:rPr>
              <w:t>8</w:t>
            </w:r>
            <w:r w:rsidRPr="00307536">
              <w:rPr>
                <w:color w:val="auto"/>
                <w:sz w:val="30"/>
                <w:szCs w:val="30"/>
              </w:rPr>
              <w:t xml:space="preserve"> </w:t>
            </w:r>
            <w:r>
              <w:rPr>
                <w:color w:val="auto"/>
                <w:sz w:val="30"/>
                <w:szCs w:val="30"/>
              </w:rPr>
              <w:t>рабочих дней</w:t>
            </w:r>
          </w:p>
          <w:p w:rsidR="001B4DD1" w:rsidRPr="00E85BFC" w:rsidRDefault="001B4DD1" w:rsidP="00217A9D">
            <w:pPr>
              <w:pStyle w:val="table10"/>
              <w:spacing w:after="0" w:line="280" w:lineRule="exact"/>
              <w:rPr>
                <w:sz w:val="30"/>
                <w:szCs w:val="30"/>
              </w:rPr>
            </w:pPr>
          </w:p>
        </w:tc>
      </w:tr>
      <w:tr w:rsidR="001B4DD1" w:rsidRPr="00E85BFC" w:rsidTr="00217A9D">
        <w:tc>
          <w:tcPr>
            <w:tcW w:w="2768" w:type="dxa"/>
            <w:tcMar>
              <w:left w:w="0" w:type="dxa"/>
              <w:right w:w="0" w:type="dxa"/>
            </w:tcMar>
          </w:tcPr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E85BFC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1B4DD1" w:rsidRPr="00E85BFC" w:rsidRDefault="001B4DD1" w:rsidP="00217A9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212" w:type="dxa"/>
            <w:tcMar>
              <w:left w:w="0" w:type="dxa"/>
              <w:right w:w="0" w:type="dxa"/>
            </w:tcMar>
          </w:tcPr>
          <w:p w:rsidR="001B4DD1" w:rsidRPr="00C36FF7" w:rsidRDefault="001B4DD1" w:rsidP="00217A9D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36FF7">
              <w:rPr>
                <w:sz w:val="30"/>
                <w:szCs w:val="30"/>
              </w:rPr>
              <w:t xml:space="preserve">до </w:t>
            </w:r>
            <w:r>
              <w:rPr>
                <w:sz w:val="30"/>
                <w:szCs w:val="30"/>
              </w:rPr>
              <w:t>приемки объекта в эксплуатацию</w:t>
            </w:r>
          </w:p>
        </w:tc>
      </w:tr>
    </w:tbl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  <w:bookmarkStart w:id="5" w:name="a29"/>
      <w:bookmarkEnd w:id="5"/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Default="001B4DD1" w:rsidP="001B4DD1">
      <w:pPr>
        <w:spacing w:before="160" w:after="160"/>
        <w:jc w:val="right"/>
        <w:rPr>
          <w:color w:val="auto"/>
          <w:lang w:eastAsia="en-US"/>
        </w:rPr>
      </w:pPr>
    </w:p>
    <w:p w:rsidR="001B4DD1" w:rsidRPr="00360ED1" w:rsidRDefault="001B4DD1" w:rsidP="001B4DD1">
      <w:pPr>
        <w:spacing w:before="160" w:after="160"/>
        <w:jc w:val="right"/>
        <w:rPr>
          <w:color w:val="auto"/>
          <w:lang w:eastAsia="en-US"/>
        </w:rPr>
      </w:pPr>
      <w:r>
        <w:rPr>
          <w:color w:val="auto"/>
          <w:lang w:eastAsia="en-US"/>
        </w:rPr>
        <w:t>4.13</w:t>
      </w:r>
    </w:p>
    <w:p w:rsidR="001B4DD1" w:rsidRPr="00360ED1" w:rsidRDefault="001B4DD1" w:rsidP="001B4DD1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ins w:id="6" w:author="Unknown" w:date="2019-12-26T00:00:00Z">
        <w:r w:rsidRPr="00360ED1">
          <w:rPr>
            <w:b/>
            <w:bCs/>
            <w:sz w:val="24"/>
            <w:szCs w:val="24"/>
            <w:lang w:eastAsia="en-US"/>
          </w:rPr>
          <w:lastRenderedPageBreak/>
          <w:fldChar w:fldCharType="begin"/>
        </w:r>
        <w:r w:rsidRPr="00360ED1">
          <w:rPr>
            <w:b/>
            <w:bCs/>
            <w:sz w:val="24"/>
            <w:szCs w:val="24"/>
            <w:lang w:eastAsia="en-US"/>
          </w:rPr>
          <w:instrText xml:space="preserve"> 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HYPERLINK</w:instrText>
        </w:r>
        <w:r w:rsidRPr="00360ED1">
          <w:rPr>
            <w:b/>
            <w:bCs/>
            <w:sz w:val="24"/>
            <w:szCs w:val="24"/>
            <w:lang w:eastAsia="en-US"/>
          </w:rPr>
          <w:instrText xml:space="preserve"> "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file</w:instrText>
        </w:r>
        <w:r w:rsidRPr="00360ED1">
          <w:rPr>
            <w:b/>
            <w:bCs/>
            <w:sz w:val="24"/>
            <w:szCs w:val="24"/>
            <w:lang w:eastAsia="en-US"/>
          </w:rPr>
          <w:instrText>:///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C</w:instrText>
        </w:r>
        <w:r w:rsidRPr="00360ED1">
          <w:rPr>
            <w:b/>
            <w:bCs/>
            <w:sz w:val="24"/>
            <w:szCs w:val="24"/>
            <w:lang w:eastAsia="en-US"/>
          </w:rPr>
          <w:instrText>:\\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Gbinfo</w:instrText>
        </w:r>
        <w:r w:rsidRPr="00360ED1">
          <w:rPr>
            <w:b/>
            <w:bCs/>
            <w:sz w:val="24"/>
            <w:szCs w:val="24"/>
            <w:lang w:eastAsia="en-US"/>
          </w:rPr>
          <w:instrText>_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u</w:instrText>
        </w:r>
        <w:r w:rsidRPr="00360ED1">
          <w:rPr>
            <w:b/>
            <w:bCs/>
            <w:sz w:val="24"/>
            <w:szCs w:val="24"/>
            <w:lang w:eastAsia="en-US"/>
          </w:rPr>
          <w:instrText>\\Одно%20Окно\\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Temp</w:instrText>
        </w:r>
        <w:r w:rsidRPr="00360ED1">
          <w:rPr>
            <w:b/>
            <w:bCs/>
            <w:sz w:val="24"/>
            <w:szCs w:val="24"/>
            <w:lang w:eastAsia="en-US"/>
          </w:rPr>
          <w:instrText>\\184144.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xls</w:instrText>
        </w:r>
        <w:r w:rsidRPr="00360ED1">
          <w:rPr>
            <w:b/>
            <w:bCs/>
            <w:sz w:val="24"/>
            <w:szCs w:val="24"/>
            <w:lang w:eastAsia="en-US"/>
          </w:rPr>
          <w:instrText>" \</w:instrText>
        </w:r>
        <w:r w:rsidRPr="00360ED1">
          <w:rPr>
            <w:b/>
            <w:bCs/>
            <w:sz w:val="24"/>
            <w:szCs w:val="24"/>
            <w:lang w:val="en-US" w:eastAsia="en-US"/>
          </w:rPr>
          <w:instrText>o</w:instrText>
        </w:r>
        <w:r w:rsidRPr="00360ED1">
          <w:rPr>
            <w:b/>
            <w:bCs/>
            <w:sz w:val="24"/>
            <w:szCs w:val="24"/>
            <w:lang w:eastAsia="en-US"/>
          </w:rPr>
          <w:instrText xml:space="preserve"> "-" </w:instrText>
        </w:r>
        <w:r w:rsidRPr="00360ED1">
          <w:rPr>
            <w:b/>
            <w:bCs/>
            <w:sz w:val="24"/>
            <w:szCs w:val="24"/>
            <w:lang w:eastAsia="en-US"/>
          </w:rPr>
          <w:fldChar w:fldCharType="separate"/>
        </w:r>
        <w:r w:rsidRPr="00360ED1">
          <w:rPr>
            <w:b/>
            <w:bCs/>
            <w:color w:val="0038C8"/>
            <w:sz w:val="24"/>
            <w:szCs w:val="24"/>
            <w:u w:val="single"/>
            <w:lang w:eastAsia="en-US"/>
          </w:rPr>
          <w:t>СВЕДЕНИЯ</w:t>
        </w:r>
        <w:r w:rsidRPr="00360ED1">
          <w:rPr>
            <w:b/>
            <w:bCs/>
            <w:sz w:val="24"/>
            <w:szCs w:val="24"/>
            <w:lang w:eastAsia="en-US"/>
          </w:rPr>
          <w:fldChar w:fldCharType="end"/>
        </w:r>
        <w:r w:rsidRPr="00360ED1">
          <w:rPr>
            <w:b/>
            <w:bCs/>
            <w:sz w:val="24"/>
            <w:szCs w:val="24"/>
            <w:lang w:eastAsia="en-US"/>
          </w:rPr>
          <w:br/>
          <w:t>о проектируемой оптоволоконной линии связи</w:t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7035"/>
        <w:gridCol w:w="1473"/>
        <w:gridCol w:w="1473"/>
      </w:tblGrid>
      <w:tr w:rsidR="001B4DD1" w:rsidRPr="00360ED1" w:rsidTr="00217A9D">
        <w:trPr>
          <w:trHeight w:val="240"/>
        </w:trPr>
        <w:tc>
          <w:tcPr>
            <w:tcW w:w="43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B4DD1" w:rsidRPr="00360ED1" w:rsidRDefault="001B4DD1" w:rsidP="00217A9D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С</w:t>
            </w:r>
            <w:ins w:id="7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ведения</w:t>
              </w:r>
            </w:ins>
            <w:proofErr w:type="spellEnd"/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B4DD1" w:rsidRPr="00360ED1" w:rsidRDefault="001B4DD1" w:rsidP="00217A9D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С</w:t>
            </w:r>
            <w:ins w:id="8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одержание</w:t>
              </w:r>
            </w:ins>
            <w:proofErr w:type="spellEnd"/>
          </w:p>
        </w:tc>
      </w:tr>
      <w:tr w:rsidR="001B4DD1" w:rsidRPr="00360ED1" w:rsidTr="00217A9D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I</w:t>
            </w:r>
            <w:ins w:id="9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 xml:space="preserve">.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Сведения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о 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заказчике</w:t>
              </w:r>
            </w:ins>
            <w:proofErr w:type="spellEnd"/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1</w:t>
            </w:r>
            <w:ins w:id="10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Н</w:t>
            </w:r>
            <w:ins w:id="11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аименование государственного органа, юридического лица либо фамилия, собственное имя, отчество (если таковое имеется) индивидуального предпринимателя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2</w:t>
            </w:r>
            <w:ins w:id="12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У</w:t>
            </w:r>
            <w:ins w:id="13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четный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номер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плательщика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3</w:t>
            </w:r>
            <w:ins w:id="14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М</w:t>
            </w:r>
            <w:ins w:id="15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есто нахождения юридического лица либо адрес индивидуального предпринимателя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4</w:t>
            </w:r>
            <w:ins w:id="16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Н</w:t>
            </w:r>
            <w:ins w:id="17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омер лицензии на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>оказание услуг электросвязи и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>дата ее выдачи (при наличии)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5</w:t>
            </w:r>
            <w:ins w:id="18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К</w:t>
            </w:r>
            <w:ins w:id="19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онтактный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телефон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6</w:t>
            </w:r>
            <w:ins w:id="20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А</w:t>
            </w:r>
            <w:ins w:id="21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дрес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электронной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почты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7</w:t>
            </w:r>
            <w:ins w:id="22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И</w:t>
            </w:r>
            <w:ins w:id="23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сточник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финансирования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I</w:t>
            </w:r>
            <w:ins w:id="24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 xml:space="preserve">I.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Общие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сведения</w:t>
              </w:r>
            </w:ins>
            <w:proofErr w:type="spellEnd"/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25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Ц</w:t>
            </w:r>
            <w:ins w:id="26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ели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создания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реконструкции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>):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27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.1.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д</w:t>
            </w:r>
            <w:ins w:id="28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ля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собственных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нужд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29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.2.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м</w:t>
            </w:r>
            <w:ins w:id="30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одернизация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31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.3.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о</w:t>
            </w:r>
            <w:ins w:id="32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 xml:space="preserve">беспечение связи между объектами </w:t>
              </w:r>
              <w:proofErr w:type="spellStart"/>
              <w:r w:rsidRPr="00360ED1">
                <w:rPr>
                  <w:sz w:val="20"/>
                  <w:szCs w:val="20"/>
                  <w:lang w:eastAsia="en-US"/>
                </w:rPr>
                <w:t>радиоподсистемы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33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.4.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о</w:t>
            </w:r>
            <w:ins w:id="34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бъединение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филиалов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35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.5.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о</w:t>
            </w:r>
            <w:ins w:id="36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рганизация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системы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видеонаблюдения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37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.6.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о</w:t>
            </w:r>
            <w:ins w:id="38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рганизация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сети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кабельного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телевидения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39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.7.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о</w:t>
            </w:r>
            <w:ins w:id="40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рганизация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сети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передачи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данных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41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.8.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о</w:t>
            </w:r>
            <w:ins w:id="42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рганизация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технологической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сети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43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.9.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п</w:t>
            </w:r>
            <w:ins w:id="44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одключение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новых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базовых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станций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45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.10.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п</w:t>
            </w:r>
            <w:ins w:id="46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редоставление услуг телефонной связи, интерактивного телевидения, доступа в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>Интернет по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 xml:space="preserve">технологии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xPON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47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.11.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р</w:t>
            </w:r>
            <w:ins w:id="48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асширение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сети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49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.12.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с</w:t>
            </w:r>
            <w:ins w:id="50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еть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специального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назначения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8</w:t>
            </w:r>
            <w:ins w:id="51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.13.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т</w:t>
            </w:r>
            <w:ins w:id="52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елемеханика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9</w:t>
            </w:r>
            <w:ins w:id="53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60ED1">
              <w:rPr>
                <w:sz w:val="20"/>
                <w:szCs w:val="20"/>
                <w:lang w:val="en-US" w:eastAsia="en-US"/>
              </w:rPr>
              <w:t>Н</w:t>
            </w:r>
            <w:ins w:id="54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аименование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объекта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строительства</w:t>
              </w:r>
            </w:ins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I</w:t>
            </w:r>
            <w:ins w:id="55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II</w:t>
              </w:r>
              <w:r w:rsidRPr="00360ED1">
                <w:rPr>
                  <w:sz w:val="20"/>
                  <w:szCs w:val="20"/>
                  <w:lang w:eastAsia="en-US"/>
                </w:rPr>
                <w:t>. Сведения об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>оптоволоконной линии связи</w:t>
              </w:r>
            </w:ins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1</w:t>
            </w:r>
            <w:ins w:id="56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0.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Р</w:t>
            </w:r>
            <w:ins w:id="57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асположение начальной точки оптоволоконной линии связи (описание объекта, точный адрес или геодезические координаты в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>формате ГГ°ММ’</w:t>
              </w:r>
              <w:r w:rsidRPr="00360ED1">
                <w:rPr>
                  <w:sz w:val="20"/>
                  <w:szCs w:val="20"/>
                  <w:lang w:val="en-US" w:eastAsia="en-US"/>
                </w:rPr>
                <w:t>CC</w:t>
              </w:r>
              <w:r w:rsidRPr="00360ED1">
                <w:rPr>
                  <w:sz w:val="20"/>
                  <w:szCs w:val="20"/>
                  <w:lang w:eastAsia="en-US"/>
                </w:rPr>
                <w:t>’’)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1</w:t>
            </w:r>
            <w:ins w:id="58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1.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Р</w:t>
            </w:r>
            <w:ins w:id="59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асположение конечной точки оптоволоконной линии связи (описание объекта, точный адрес или геодезические координаты в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>формате ГГ°ММ’</w:t>
              </w:r>
              <w:r w:rsidRPr="00360ED1">
                <w:rPr>
                  <w:sz w:val="20"/>
                  <w:szCs w:val="20"/>
                  <w:lang w:val="en-US" w:eastAsia="en-US"/>
                </w:rPr>
                <w:t>CC</w:t>
              </w:r>
              <w:r w:rsidRPr="00360ED1">
                <w:rPr>
                  <w:sz w:val="20"/>
                  <w:szCs w:val="20"/>
                  <w:lang w:eastAsia="en-US"/>
                </w:rPr>
                <w:t>’’)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1</w:t>
            </w:r>
            <w:ins w:id="60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2.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П</w:t>
            </w:r>
            <w:ins w:id="61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ланируемая протяженность оптоволоконной линии связи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1</w:t>
            </w:r>
            <w:ins w:id="62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3.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П</w:t>
            </w:r>
            <w:ins w:id="63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ланируемое общее количество волокон оптоволоконной линии связи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1</w:t>
            </w:r>
            <w:ins w:id="64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4.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П</w:t>
            </w:r>
            <w:ins w:id="65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ланируемое количество свободных волокон оптоволоконной линии связи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1</w:t>
            </w:r>
            <w:ins w:id="66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5.</w:t>
              </w:r>
            </w:ins>
          </w:p>
        </w:tc>
        <w:tc>
          <w:tcPr>
            <w:tcW w:w="39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eastAsia="en-US"/>
              </w:rPr>
              <w:t>П</w:t>
            </w:r>
            <w:ins w:id="67" w:author="Unknown" w:date="2019-12-26T00:00:00Z">
              <w:r w:rsidRPr="00360ED1">
                <w:rPr>
                  <w:sz w:val="20"/>
                  <w:szCs w:val="20"/>
                  <w:lang w:eastAsia="en-US"/>
                </w:rPr>
                <w:t>ланируемое количество волокон оптоволоконной линии связи, предназначенных для сдачи в</w:t>
              </w:r>
              <w:r w:rsidRPr="00360ED1">
                <w:rPr>
                  <w:sz w:val="20"/>
                  <w:szCs w:val="20"/>
                  <w:lang w:val="en-US" w:eastAsia="en-US"/>
                </w:rPr>
                <w:t> </w:t>
              </w:r>
              <w:r w:rsidRPr="00360ED1">
                <w:rPr>
                  <w:sz w:val="20"/>
                  <w:szCs w:val="20"/>
                  <w:lang w:eastAsia="en-US"/>
                </w:rPr>
                <w:t>аренду</w:t>
              </w:r>
            </w:ins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20"/>
              <w:rPr>
                <w:color w:val="auto"/>
                <w:sz w:val="20"/>
                <w:szCs w:val="20"/>
                <w:lang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1B4DD1" w:rsidRPr="00360ED1" w:rsidTr="00217A9D">
        <w:trPr>
          <w:trHeight w:val="240"/>
        </w:trPr>
        <w:tc>
          <w:tcPr>
            <w:tcW w:w="363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360ED1">
              <w:rPr>
                <w:sz w:val="24"/>
                <w:szCs w:val="24"/>
                <w:lang w:val="en-US" w:eastAsia="en-US"/>
              </w:rPr>
              <w:t>_</w:t>
            </w:r>
            <w:ins w:id="68" w:author="Unknown" w:date="2019-12-26T00:00:00Z">
              <w:r w:rsidRPr="00360ED1">
                <w:rPr>
                  <w:sz w:val="24"/>
                  <w:szCs w:val="24"/>
                  <w:lang w:val="en-US" w:eastAsia="en-US"/>
                </w:rPr>
                <w:t>__ ___________ 20__ г.</w:t>
              </w:r>
            </w:ins>
          </w:p>
        </w:tc>
        <w:tc>
          <w:tcPr>
            <w:tcW w:w="13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360ED1">
              <w:rPr>
                <w:sz w:val="24"/>
                <w:szCs w:val="24"/>
                <w:lang w:val="en-US" w:eastAsia="en-US"/>
              </w:rPr>
              <w:t>_</w:t>
            </w:r>
            <w:ins w:id="69" w:author="Unknown" w:date="2019-12-26T00:00:00Z">
              <w:r w:rsidRPr="00360ED1">
                <w:rPr>
                  <w:sz w:val="24"/>
                  <w:szCs w:val="24"/>
                  <w:lang w:val="en-US" w:eastAsia="en-US"/>
                </w:rPr>
                <w:t>___________________</w:t>
              </w:r>
            </w:ins>
          </w:p>
        </w:tc>
      </w:tr>
      <w:tr w:rsidR="001B4DD1" w:rsidRPr="00360ED1" w:rsidTr="00217A9D">
        <w:trPr>
          <w:trHeight w:val="240"/>
        </w:trPr>
        <w:tc>
          <w:tcPr>
            <w:tcW w:w="363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4DD1" w:rsidRPr="00360ED1" w:rsidRDefault="001B4DD1" w:rsidP="00217A9D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60ED1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70" w:author="Unknown" w:date="2019-12-26T00:00:00Z">
              <w:r w:rsidRPr="00360ED1">
                <w:rPr>
                  <w:sz w:val="20"/>
                  <w:szCs w:val="20"/>
                  <w:lang w:val="en-US" w:eastAsia="en-US"/>
                </w:rPr>
                <w:t>подпись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60ED1">
                <w:rPr>
                  <w:sz w:val="20"/>
                  <w:szCs w:val="20"/>
                  <w:lang w:val="en-US" w:eastAsia="en-US"/>
                </w:rPr>
                <w:t>заявителя</w:t>
              </w:r>
              <w:proofErr w:type="spellEnd"/>
              <w:r w:rsidRPr="00360ED1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</w:tr>
    </w:tbl>
    <w:p w:rsidR="001B4DD1" w:rsidRDefault="001B4DD1" w:rsidP="001B4DD1">
      <w:pPr>
        <w:rPr>
          <w:sz w:val="30"/>
          <w:szCs w:val="30"/>
        </w:rPr>
      </w:pPr>
    </w:p>
    <w:p w:rsidR="00165236" w:rsidRDefault="00165236"/>
    <w:sectPr w:rsidR="00165236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D1"/>
    <w:rsid w:val="00165236"/>
    <w:rsid w:val="001B4DD1"/>
    <w:rsid w:val="00C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1C250-ED01-43A5-924A-7206C1FF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DD1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1B4DD1"/>
    <w:pPr>
      <w:spacing w:after="100"/>
    </w:pPr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1B4D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1B4DD1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B4DD1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2930</Characters>
  <Application>Microsoft Office Word</Application>
  <DocSecurity>0</DocSecurity>
  <Lines>24</Lines>
  <Paragraphs>6</Paragraphs>
  <ScaleCrop>false</ScaleCrop>
  <Company>diakov.net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2020-06-23T12:36:00Z</dcterms:created>
  <dcterms:modified xsi:type="dcterms:W3CDTF">2020-06-24T09:04:00Z</dcterms:modified>
</cp:coreProperties>
</file>