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8212"/>
      </w:tblGrid>
      <w:tr w:rsidR="00474FD6" w:rsidTr="004217AD">
        <w:trPr>
          <w:trHeight w:val="1073"/>
        </w:trPr>
        <w:tc>
          <w:tcPr>
            <w:tcW w:w="10980" w:type="dxa"/>
            <w:gridSpan w:val="2"/>
          </w:tcPr>
          <w:p w:rsidR="00474FD6" w:rsidRPr="00DC3138" w:rsidRDefault="00474FD6" w:rsidP="004217AD">
            <w:pPr>
              <w:jc w:val="center"/>
              <w:rPr>
                <w:b/>
                <w:bCs/>
                <w:sz w:val="28"/>
                <w:szCs w:val="28"/>
              </w:rPr>
            </w:pPr>
            <w:r w:rsidRPr="00DC3138">
              <w:rPr>
                <w:b/>
                <w:bCs/>
                <w:sz w:val="28"/>
                <w:szCs w:val="28"/>
              </w:rPr>
              <w:t>Административная процедура № 4.14</w:t>
            </w:r>
          </w:p>
          <w:p w:rsidR="00474FD6" w:rsidRPr="00DC3138" w:rsidRDefault="00474FD6" w:rsidP="004217AD">
            <w:pPr>
              <w:jc w:val="both"/>
              <w:rPr>
                <w:b/>
                <w:sz w:val="28"/>
                <w:szCs w:val="28"/>
              </w:rPr>
            </w:pPr>
            <w:r w:rsidRPr="00DC3138">
              <w:rPr>
                <w:b/>
                <w:sz w:val="28"/>
                <w:szCs w:val="28"/>
              </w:rPr>
              <w:t>«</w:t>
            </w:r>
            <w:ins w:id="0" w:author="Unknown" w:date="2019-12-26T00:00:00Z">
              <w:r w:rsidRPr="00DC3138">
                <w:rPr>
                  <w:b/>
                  <w:sz w:val="28"/>
                  <w:szCs w:val="28"/>
                </w:rPr>
                <w:t>Согласование ввода в эксплуатацию вновь создаваемых и (или) реконструируемых оптоволоконных линий связи (за исключением расположенных внутри капитальных строений (зданий, сооружений) и абонентских линий электросвязи)</w:t>
              </w:r>
            </w:ins>
          </w:p>
          <w:p w:rsidR="00474FD6" w:rsidRPr="00DC3138" w:rsidRDefault="00474FD6" w:rsidP="004217A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74FD6" w:rsidRPr="00E85BFC" w:rsidTr="004217AD">
        <w:tc>
          <w:tcPr>
            <w:tcW w:w="2768" w:type="dxa"/>
            <w:tcMar>
              <w:left w:w="0" w:type="dxa"/>
              <w:right w:w="0" w:type="dxa"/>
            </w:tcMar>
          </w:tcPr>
          <w:p w:rsidR="00474FD6" w:rsidRDefault="00474FD6" w:rsidP="004217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E85BFC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474FD6" w:rsidRPr="00E85BFC" w:rsidRDefault="00474FD6" w:rsidP="004217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FB4F9D" w:rsidRDefault="00FB4F9D" w:rsidP="00FB4F9D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FB4F9D" w:rsidRDefault="00FB4F9D" w:rsidP="00FB4F9D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FB4F9D" w:rsidRDefault="00FB4F9D" w:rsidP="00FB4F9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FB4F9D" w:rsidRDefault="00FB4F9D" w:rsidP="00FB4F9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FB4F9D" w:rsidRDefault="00FB4F9D" w:rsidP="00FB4F9D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FB4F9D" w:rsidRDefault="00FB4F9D" w:rsidP="00FB4F9D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474FD6" w:rsidRPr="00E85BFC" w:rsidRDefault="00FB4F9D" w:rsidP="00FB4F9D">
            <w:pPr>
              <w:spacing w:line="280" w:lineRule="exact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1" w:name="_GoBack"/>
            <w:bookmarkEnd w:id="1"/>
          </w:p>
        </w:tc>
      </w:tr>
      <w:tr w:rsidR="00474FD6" w:rsidRPr="00E4489F" w:rsidTr="004217AD">
        <w:trPr>
          <w:trHeight w:val="1126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474FD6" w:rsidRPr="00E85BFC" w:rsidRDefault="00474FD6" w:rsidP="004217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Документы и (или</w:t>
            </w:r>
            <w:r>
              <w:rPr>
                <w:b/>
                <w:bCs/>
                <w:sz w:val="26"/>
                <w:szCs w:val="26"/>
              </w:rPr>
              <w:t>)</w:t>
            </w:r>
            <w:r w:rsidRPr="00E85BFC">
              <w:rPr>
                <w:b/>
                <w:bCs/>
                <w:sz w:val="26"/>
                <w:szCs w:val="26"/>
              </w:rPr>
              <w:t xml:space="preserve"> сведения, представляемые </w:t>
            </w:r>
            <w:r>
              <w:rPr>
                <w:b/>
                <w:bCs/>
                <w:sz w:val="26"/>
                <w:szCs w:val="26"/>
              </w:rPr>
              <w:t>юридическим лицом и индивидуальным предпринимателем</w:t>
            </w:r>
            <w:r w:rsidRPr="00E85BFC">
              <w:rPr>
                <w:b/>
                <w:bCs/>
                <w:sz w:val="26"/>
                <w:szCs w:val="26"/>
              </w:rPr>
              <w:t xml:space="preserve"> для осуществления административной процедуры</w:t>
            </w:r>
          </w:p>
          <w:p w:rsidR="00474FD6" w:rsidRPr="00E85BFC" w:rsidRDefault="00474FD6" w:rsidP="004217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8"/>
              <w:gridCol w:w="3524"/>
            </w:tblGrid>
            <w:tr w:rsidR="00474FD6" w:rsidRPr="00DC3138" w:rsidTr="004217AD">
              <w:trPr>
                <w:trHeight w:val="240"/>
              </w:trPr>
              <w:tc>
                <w:tcPr>
                  <w:tcW w:w="2852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74FD6" w:rsidRPr="00DC3138" w:rsidRDefault="00474FD6" w:rsidP="004217AD">
                  <w:pPr>
                    <w:spacing w:before="120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  <w:ins w:id="2" w:author="Unknown" w:date="2019-12-26T00:00:00Z">
                    <w:r w:rsidRPr="00DC3138">
                      <w:rPr>
                        <w:sz w:val="28"/>
                        <w:szCs w:val="28"/>
                        <w:lang w:eastAsia="en-US"/>
                      </w:rPr>
                      <w:t>заявление</w:t>
                    </w:r>
                    <w:r w:rsidRPr="00DC3138">
                      <w:rPr>
                        <w:sz w:val="28"/>
                        <w:szCs w:val="28"/>
                        <w:lang w:eastAsia="en-US"/>
                      </w:rPr>
                      <w:br/>
                    </w:r>
                    <w:r w:rsidRPr="00DC3138">
                      <w:rPr>
                        <w:sz w:val="28"/>
                        <w:szCs w:val="28"/>
                        <w:lang w:eastAsia="en-US"/>
                      </w:rPr>
                      <w:br/>
                    </w:r>
                  </w:ins>
                  <w:r>
                    <w:rPr>
                      <w:sz w:val="28"/>
                      <w:szCs w:val="28"/>
                      <w:lang w:val="en-US" w:eastAsia="en-US"/>
                    </w:rPr>
                    <w:fldChar w:fldCharType="begin"/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HYPERLINK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 xml:space="preserve"> "../../../../../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Gbinfo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>_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u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>/Одно Окно/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Temp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>/392284.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htm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>" \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l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 xml:space="preserve"> "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a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>16" \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o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 xml:space="preserve"> "+"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fldChar w:fldCharType="separate"/>
                  </w:r>
                  <w:ins w:id="3" w:author="Unknown" w:date="2019-12-26T00:00:00Z">
                    <w:r w:rsidRPr="00DC3138">
                      <w:rPr>
                        <w:color w:val="0038C8"/>
                        <w:sz w:val="28"/>
                        <w:szCs w:val="28"/>
                        <w:u w:val="single"/>
                        <w:lang w:eastAsia="en-US"/>
                      </w:rPr>
                      <w:t>акт</w:t>
                    </w:r>
                  </w:ins>
                  <w:r>
                    <w:rPr>
                      <w:sz w:val="28"/>
                      <w:szCs w:val="28"/>
                      <w:lang w:val="en-US" w:eastAsia="en-US"/>
                    </w:rPr>
                    <w:fldChar w:fldCharType="end"/>
                  </w:r>
                  <w:ins w:id="4" w:author="Unknown" w:date="2019-12-26T00:00:00Z">
                    <w:r w:rsidRPr="00DC3138">
                      <w:rPr>
                        <w:sz w:val="28"/>
                        <w:szCs w:val="28"/>
                        <w:lang w:eastAsia="en-US"/>
                      </w:rPr>
                      <w:t xml:space="preserve"> приемки объекта в эксплуатацию, подписанный в установленном порядке всеми членами приемочной комиссии</w:t>
                    </w:r>
                    <w:r w:rsidRPr="00DC3138">
                      <w:rPr>
                        <w:sz w:val="28"/>
                        <w:szCs w:val="28"/>
                        <w:lang w:eastAsia="en-US"/>
                      </w:rPr>
                      <w:br/>
                    </w:r>
                    <w:r w:rsidRPr="00DC3138">
                      <w:rPr>
                        <w:sz w:val="28"/>
                        <w:szCs w:val="28"/>
                        <w:lang w:eastAsia="en-US"/>
                      </w:rPr>
                      <w:br/>
                    </w:r>
                  </w:ins>
                  <w:r>
                    <w:rPr>
                      <w:sz w:val="28"/>
                      <w:szCs w:val="28"/>
                      <w:lang w:val="en-US" w:eastAsia="en-US"/>
                    </w:rPr>
                    <w:fldChar w:fldCharType="begin"/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HYPERLINK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 xml:space="preserve"> "../../../../../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Gbinfo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>_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u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>/Одно Окно/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Temp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>/186817.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htm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>" \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l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 xml:space="preserve"> "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a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>30" \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instrText>o</w:instrText>
                  </w:r>
                  <w:r w:rsidRPr="005D6AB1">
                    <w:rPr>
                      <w:sz w:val="28"/>
                      <w:szCs w:val="28"/>
                      <w:lang w:eastAsia="en-US"/>
                    </w:rPr>
                    <w:instrText xml:space="preserve"> "+"</w:instrText>
                  </w:r>
                  <w:r>
                    <w:rPr>
                      <w:sz w:val="28"/>
                      <w:szCs w:val="28"/>
                      <w:lang w:val="en-US" w:eastAsia="en-US"/>
                    </w:rPr>
                    <w:fldChar w:fldCharType="separate"/>
                  </w:r>
                  <w:ins w:id="5" w:author="Unknown" w:date="2019-12-26T00:00:00Z">
                    <w:r w:rsidRPr="00DC3138">
                      <w:rPr>
                        <w:color w:val="0038C8"/>
                        <w:sz w:val="28"/>
                        <w:szCs w:val="28"/>
                        <w:u w:val="single"/>
                        <w:lang w:eastAsia="en-US"/>
                      </w:rPr>
                      <w:t>сведения</w:t>
                    </w:r>
                  </w:ins>
                  <w:r>
                    <w:rPr>
                      <w:sz w:val="28"/>
                      <w:szCs w:val="28"/>
                      <w:lang w:val="en-US" w:eastAsia="en-US"/>
                    </w:rPr>
                    <w:fldChar w:fldCharType="end"/>
                  </w:r>
                  <w:ins w:id="6" w:author="Unknown" w:date="2019-12-26T00:00:00Z">
                    <w:r w:rsidRPr="00DC3138">
                      <w:rPr>
                        <w:sz w:val="28"/>
                        <w:szCs w:val="28"/>
                        <w:lang w:eastAsia="en-US"/>
                      </w:rPr>
                      <w:t xml:space="preserve"> об оптоволоконных линиях связи (по установленной форме)</w:t>
                    </w:r>
                  </w:ins>
                </w:p>
              </w:tc>
              <w:tc>
                <w:tcPr>
                  <w:tcW w:w="2148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74FD6" w:rsidRPr="00DC3138" w:rsidRDefault="00474FD6" w:rsidP="004217AD">
                  <w:pPr>
                    <w:spacing w:before="120"/>
                    <w:rPr>
                      <w:sz w:val="28"/>
                      <w:szCs w:val="28"/>
                      <w:lang w:eastAsia="en-US"/>
                    </w:rPr>
                  </w:pPr>
                </w:p>
                <w:p w:rsidR="00474FD6" w:rsidRPr="00DC3138" w:rsidRDefault="00474FD6" w:rsidP="004217AD">
                  <w:pPr>
                    <w:spacing w:before="120"/>
                    <w:rPr>
                      <w:sz w:val="28"/>
                      <w:szCs w:val="28"/>
                      <w:lang w:eastAsia="en-US"/>
                    </w:rPr>
                  </w:pPr>
                </w:p>
                <w:p w:rsidR="00474FD6" w:rsidRPr="00DC3138" w:rsidRDefault="00474FD6" w:rsidP="004217AD">
                  <w:pPr>
                    <w:spacing w:before="120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474FD6" w:rsidRPr="000D6CB3" w:rsidRDefault="00474FD6" w:rsidP="004217AD">
            <w:pPr>
              <w:pStyle w:val="a4"/>
              <w:rPr>
                <w:sz w:val="28"/>
                <w:szCs w:val="28"/>
              </w:rPr>
            </w:pPr>
          </w:p>
        </w:tc>
      </w:tr>
      <w:tr w:rsidR="00474FD6" w:rsidRPr="00E85BFC" w:rsidTr="004217AD">
        <w:tc>
          <w:tcPr>
            <w:tcW w:w="2768" w:type="dxa"/>
            <w:tcMar>
              <w:left w:w="0" w:type="dxa"/>
              <w:right w:w="0" w:type="dxa"/>
            </w:tcMar>
          </w:tcPr>
          <w:p w:rsidR="00474FD6" w:rsidRPr="00E85BFC" w:rsidRDefault="00474FD6" w:rsidP="004217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474FD6" w:rsidRPr="00E85BFC" w:rsidRDefault="00474FD6" w:rsidP="004217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474FD6" w:rsidRPr="00E85BFC" w:rsidRDefault="00474FD6" w:rsidP="004217AD">
            <w:pPr>
              <w:spacing w:line="280" w:lineRule="exact"/>
              <w:rPr>
                <w:sz w:val="30"/>
                <w:szCs w:val="30"/>
              </w:rPr>
            </w:pPr>
            <w:r w:rsidRPr="00E85BFC">
              <w:rPr>
                <w:sz w:val="30"/>
                <w:szCs w:val="30"/>
              </w:rPr>
              <w:t>Бесплатно</w:t>
            </w:r>
          </w:p>
        </w:tc>
      </w:tr>
      <w:tr w:rsidR="00474FD6" w:rsidRPr="00E85BFC" w:rsidTr="004217AD">
        <w:trPr>
          <w:trHeight w:val="1425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474FD6" w:rsidRPr="00E85BFC" w:rsidRDefault="00474FD6" w:rsidP="004217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474FD6" w:rsidRPr="00307536" w:rsidRDefault="00474FD6" w:rsidP="004217AD">
            <w:pPr>
              <w:jc w:val="both"/>
              <w:rPr>
                <w:color w:val="auto"/>
                <w:sz w:val="30"/>
                <w:szCs w:val="30"/>
              </w:rPr>
            </w:pPr>
            <w:r w:rsidRPr="00307536">
              <w:rPr>
                <w:color w:val="auto"/>
                <w:sz w:val="30"/>
                <w:szCs w:val="30"/>
              </w:rPr>
              <w:t>1</w:t>
            </w:r>
            <w:r>
              <w:rPr>
                <w:color w:val="auto"/>
                <w:sz w:val="30"/>
                <w:szCs w:val="30"/>
              </w:rPr>
              <w:t>1</w:t>
            </w:r>
            <w:r w:rsidRPr="00307536">
              <w:rPr>
                <w:color w:val="auto"/>
                <w:sz w:val="30"/>
                <w:szCs w:val="30"/>
              </w:rPr>
              <w:t xml:space="preserve"> </w:t>
            </w:r>
            <w:r>
              <w:rPr>
                <w:color w:val="auto"/>
                <w:sz w:val="30"/>
                <w:szCs w:val="30"/>
              </w:rPr>
              <w:t>рабочих дней</w:t>
            </w:r>
          </w:p>
          <w:p w:rsidR="00474FD6" w:rsidRPr="00E85BFC" w:rsidRDefault="00474FD6" w:rsidP="004217AD">
            <w:pPr>
              <w:pStyle w:val="table10"/>
              <w:spacing w:after="0" w:line="280" w:lineRule="exact"/>
              <w:rPr>
                <w:sz w:val="30"/>
                <w:szCs w:val="30"/>
              </w:rPr>
            </w:pPr>
          </w:p>
        </w:tc>
      </w:tr>
      <w:tr w:rsidR="00474FD6" w:rsidRPr="00E85BFC" w:rsidTr="004217AD">
        <w:tc>
          <w:tcPr>
            <w:tcW w:w="2768" w:type="dxa"/>
            <w:tcMar>
              <w:left w:w="0" w:type="dxa"/>
              <w:right w:w="0" w:type="dxa"/>
            </w:tcMar>
          </w:tcPr>
          <w:p w:rsidR="00474FD6" w:rsidRPr="00E85BFC" w:rsidRDefault="00474FD6" w:rsidP="004217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E85BFC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474FD6" w:rsidRPr="00E85BFC" w:rsidRDefault="00474FD6" w:rsidP="004217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474FD6" w:rsidRPr="00C36FF7" w:rsidRDefault="00474FD6" w:rsidP="004217AD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бессрочно</w:t>
            </w:r>
          </w:p>
        </w:tc>
      </w:tr>
    </w:tbl>
    <w:p w:rsidR="00474FD6" w:rsidRDefault="00474FD6" w:rsidP="00474FD6">
      <w:pPr>
        <w:spacing w:before="160" w:after="160"/>
        <w:jc w:val="right"/>
        <w:rPr>
          <w:lang w:eastAsia="en-US"/>
        </w:rPr>
      </w:pPr>
      <w:bookmarkStart w:id="7" w:name="a29"/>
      <w:bookmarkEnd w:id="7"/>
    </w:p>
    <w:p w:rsidR="00474FD6" w:rsidRDefault="00474FD6" w:rsidP="00474FD6">
      <w:pPr>
        <w:spacing w:before="160" w:after="160"/>
        <w:jc w:val="right"/>
        <w:rPr>
          <w:lang w:eastAsia="en-US"/>
        </w:rPr>
      </w:pPr>
    </w:p>
    <w:p w:rsidR="00474FD6" w:rsidRDefault="00474FD6" w:rsidP="00474FD6">
      <w:pPr>
        <w:spacing w:before="160" w:after="160"/>
        <w:jc w:val="right"/>
        <w:rPr>
          <w:lang w:eastAsia="en-US"/>
        </w:rPr>
      </w:pPr>
    </w:p>
    <w:p w:rsidR="00474FD6" w:rsidRDefault="00474FD6" w:rsidP="00474FD6">
      <w:pPr>
        <w:spacing w:before="160" w:after="160"/>
        <w:jc w:val="right"/>
        <w:rPr>
          <w:lang w:eastAsia="en-US"/>
        </w:rPr>
      </w:pPr>
    </w:p>
    <w:p w:rsidR="00474FD6" w:rsidRDefault="00474FD6" w:rsidP="00474FD6">
      <w:pPr>
        <w:spacing w:before="160" w:after="160"/>
        <w:jc w:val="right"/>
        <w:rPr>
          <w:lang w:eastAsia="en-US"/>
        </w:rPr>
      </w:pPr>
    </w:p>
    <w:p w:rsidR="00474FD6" w:rsidRDefault="00474FD6" w:rsidP="00474FD6">
      <w:pPr>
        <w:spacing w:before="160" w:after="160"/>
        <w:jc w:val="right"/>
        <w:rPr>
          <w:lang w:eastAsia="en-US"/>
        </w:rPr>
      </w:pPr>
    </w:p>
    <w:p w:rsidR="00474FD6" w:rsidRDefault="00474FD6" w:rsidP="00474FD6">
      <w:pPr>
        <w:spacing w:before="160" w:after="160"/>
        <w:jc w:val="right"/>
        <w:rPr>
          <w:lang w:eastAsia="en-US"/>
        </w:rPr>
      </w:pPr>
    </w:p>
    <w:p w:rsidR="00474FD6" w:rsidRDefault="00474FD6" w:rsidP="00474FD6">
      <w:pPr>
        <w:spacing w:before="160" w:after="160"/>
        <w:jc w:val="right"/>
        <w:rPr>
          <w:lang w:eastAsia="en-US"/>
        </w:rPr>
      </w:pPr>
    </w:p>
    <w:p w:rsidR="00474FD6" w:rsidRDefault="00474FD6" w:rsidP="00474FD6">
      <w:pPr>
        <w:spacing w:before="160" w:after="160"/>
        <w:jc w:val="right"/>
        <w:rPr>
          <w:lang w:eastAsia="en-US"/>
        </w:rPr>
      </w:pPr>
    </w:p>
    <w:p w:rsidR="00474FD6" w:rsidRDefault="00474FD6" w:rsidP="00474FD6">
      <w:pPr>
        <w:spacing w:before="160" w:after="160"/>
        <w:jc w:val="right"/>
        <w:rPr>
          <w:lang w:eastAsia="en-US"/>
        </w:rPr>
      </w:pPr>
    </w:p>
    <w:p w:rsidR="00474FD6" w:rsidRPr="008E5167" w:rsidRDefault="00474FD6" w:rsidP="00474FD6">
      <w:pPr>
        <w:spacing w:before="160" w:after="160"/>
        <w:jc w:val="right"/>
        <w:rPr>
          <w:color w:val="auto"/>
          <w:lang w:eastAsia="en-US"/>
        </w:rPr>
      </w:pPr>
      <w:bookmarkStart w:id="8" w:name="a30"/>
      <w:bookmarkEnd w:id="8"/>
      <w:r>
        <w:rPr>
          <w:color w:val="auto"/>
          <w:lang w:eastAsia="en-US"/>
        </w:rPr>
        <w:t>4.14</w:t>
      </w:r>
    </w:p>
    <w:p w:rsidR="00474FD6" w:rsidRPr="008E5167" w:rsidRDefault="00474FD6" w:rsidP="00474FD6">
      <w:pPr>
        <w:spacing w:before="360" w:after="360"/>
        <w:jc w:val="center"/>
        <w:rPr>
          <w:b/>
          <w:bCs/>
          <w:color w:val="auto"/>
          <w:sz w:val="24"/>
          <w:szCs w:val="24"/>
          <w:lang w:eastAsia="en-US"/>
        </w:rPr>
      </w:pPr>
      <w:ins w:id="9" w:author="Unknown" w:date="2019-12-26T00:00:00Z">
        <w:r w:rsidRPr="008E5167">
          <w:rPr>
            <w:b/>
            <w:bCs/>
            <w:sz w:val="24"/>
            <w:szCs w:val="24"/>
            <w:lang w:eastAsia="en-US"/>
          </w:rPr>
          <w:fldChar w:fldCharType="begin"/>
        </w:r>
        <w:r w:rsidRPr="008E5167">
          <w:rPr>
            <w:b/>
            <w:bCs/>
            <w:sz w:val="24"/>
            <w:szCs w:val="24"/>
            <w:lang w:eastAsia="en-US"/>
          </w:rPr>
          <w:instrText xml:space="preserve"> </w:instrText>
        </w:r>
        <w:r w:rsidRPr="008E5167">
          <w:rPr>
            <w:b/>
            <w:bCs/>
            <w:sz w:val="24"/>
            <w:szCs w:val="24"/>
            <w:lang w:val="en-US" w:eastAsia="en-US"/>
          </w:rPr>
          <w:instrText>HYPERLINK</w:instrText>
        </w:r>
        <w:r w:rsidRPr="008E5167">
          <w:rPr>
            <w:b/>
            <w:bCs/>
            <w:sz w:val="24"/>
            <w:szCs w:val="24"/>
            <w:lang w:eastAsia="en-US"/>
          </w:rPr>
          <w:instrText xml:space="preserve"> "</w:instrText>
        </w:r>
        <w:r w:rsidRPr="008E5167">
          <w:rPr>
            <w:b/>
            <w:bCs/>
            <w:sz w:val="24"/>
            <w:szCs w:val="24"/>
            <w:lang w:val="en-US" w:eastAsia="en-US"/>
          </w:rPr>
          <w:instrText>file</w:instrText>
        </w:r>
        <w:r w:rsidRPr="008E5167">
          <w:rPr>
            <w:b/>
            <w:bCs/>
            <w:sz w:val="24"/>
            <w:szCs w:val="24"/>
            <w:lang w:eastAsia="en-US"/>
          </w:rPr>
          <w:instrText>:///</w:instrText>
        </w:r>
        <w:r w:rsidRPr="008E5167">
          <w:rPr>
            <w:b/>
            <w:bCs/>
            <w:sz w:val="24"/>
            <w:szCs w:val="24"/>
            <w:lang w:val="en-US" w:eastAsia="en-US"/>
          </w:rPr>
          <w:instrText>C</w:instrText>
        </w:r>
        <w:r w:rsidRPr="008E5167">
          <w:rPr>
            <w:b/>
            <w:bCs/>
            <w:sz w:val="24"/>
            <w:szCs w:val="24"/>
            <w:lang w:eastAsia="en-US"/>
          </w:rPr>
          <w:instrText>:\\</w:instrText>
        </w:r>
        <w:r w:rsidRPr="008E5167">
          <w:rPr>
            <w:b/>
            <w:bCs/>
            <w:sz w:val="24"/>
            <w:szCs w:val="24"/>
            <w:lang w:val="en-US" w:eastAsia="en-US"/>
          </w:rPr>
          <w:instrText>Gbinfo</w:instrText>
        </w:r>
        <w:r w:rsidRPr="008E5167">
          <w:rPr>
            <w:b/>
            <w:bCs/>
            <w:sz w:val="24"/>
            <w:szCs w:val="24"/>
            <w:lang w:eastAsia="en-US"/>
          </w:rPr>
          <w:instrText>_</w:instrText>
        </w:r>
        <w:r w:rsidRPr="008E5167">
          <w:rPr>
            <w:b/>
            <w:bCs/>
            <w:sz w:val="24"/>
            <w:szCs w:val="24"/>
            <w:lang w:val="en-US" w:eastAsia="en-US"/>
          </w:rPr>
          <w:instrText>u</w:instrText>
        </w:r>
        <w:r w:rsidRPr="008E5167">
          <w:rPr>
            <w:b/>
            <w:bCs/>
            <w:sz w:val="24"/>
            <w:szCs w:val="24"/>
            <w:lang w:eastAsia="en-US"/>
          </w:rPr>
          <w:instrText>\\Одно%20Окно\\</w:instrText>
        </w:r>
        <w:r w:rsidRPr="008E5167">
          <w:rPr>
            <w:b/>
            <w:bCs/>
            <w:sz w:val="24"/>
            <w:szCs w:val="24"/>
            <w:lang w:val="en-US" w:eastAsia="en-US"/>
          </w:rPr>
          <w:instrText>Temp</w:instrText>
        </w:r>
        <w:r w:rsidRPr="008E5167">
          <w:rPr>
            <w:b/>
            <w:bCs/>
            <w:sz w:val="24"/>
            <w:szCs w:val="24"/>
            <w:lang w:eastAsia="en-US"/>
          </w:rPr>
          <w:instrText>\\184145.</w:instrText>
        </w:r>
        <w:r w:rsidRPr="008E5167">
          <w:rPr>
            <w:b/>
            <w:bCs/>
            <w:sz w:val="24"/>
            <w:szCs w:val="24"/>
            <w:lang w:val="en-US" w:eastAsia="en-US"/>
          </w:rPr>
          <w:instrText>xls</w:instrText>
        </w:r>
        <w:r w:rsidRPr="008E5167">
          <w:rPr>
            <w:b/>
            <w:bCs/>
            <w:sz w:val="24"/>
            <w:szCs w:val="24"/>
            <w:lang w:eastAsia="en-US"/>
          </w:rPr>
          <w:instrText>" \</w:instrText>
        </w:r>
        <w:r w:rsidRPr="008E5167">
          <w:rPr>
            <w:b/>
            <w:bCs/>
            <w:sz w:val="24"/>
            <w:szCs w:val="24"/>
            <w:lang w:val="en-US" w:eastAsia="en-US"/>
          </w:rPr>
          <w:instrText>o</w:instrText>
        </w:r>
        <w:r w:rsidRPr="008E5167">
          <w:rPr>
            <w:b/>
            <w:bCs/>
            <w:sz w:val="24"/>
            <w:szCs w:val="24"/>
            <w:lang w:eastAsia="en-US"/>
          </w:rPr>
          <w:instrText xml:space="preserve"> "-" </w:instrText>
        </w:r>
        <w:r w:rsidRPr="008E5167">
          <w:rPr>
            <w:b/>
            <w:bCs/>
            <w:sz w:val="24"/>
            <w:szCs w:val="24"/>
            <w:lang w:eastAsia="en-US"/>
          </w:rPr>
          <w:fldChar w:fldCharType="separate"/>
        </w:r>
        <w:r w:rsidRPr="008E5167">
          <w:rPr>
            <w:b/>
            <w:bCs/>
            <w:color w:val="0038C8"/>
            <w:sz w:val="24"/>
            <w:szCs w:val="24"/>
            <w:u w:val="single"/>
            <w:lang w:eastAsia="en-US"/>
          </w:rPr>
          <w:t>СВЕДЕНИЯ</w:t>
        </w:r>
        <w:r w:rsidRPr="008E5167">
          <w:rPr>
            <w:b/>
            <w:bCs/>
            <w:sz w:val="24"/>
            <w:szCs w:val="24"/>
            <w:lang w:eastAsia="en-US"/>
          </w:rPr>
          <w:fldChar w:fldCharType="end"/>
        </w:r>
        <w:r w:rsidRPr="008E5167">
          <w:rPr>
            <w:b/>
            <w:bCs/>
            <w:sz w:val="24"/>
            <w:szCs w:val="24"/>
            <w:lang w:eastAsia="en-US"/>
          </w:rPr>
          <w:br/>
          <w:t>о вводимой в</w:t>
        </w:r>
        <w:r w:rsidRPr="008E5167">
          <w:rPr>
            <w:b/>
            <w:bCs/>
            <w:sz w:val="24"/>
            <w:szCs w:val="24"/>
            <w:lang w:val="en-US" w:eastAsia="en-US"/>
          </w:rPr>
          <w:t> </w:t>
        </w:r>
        <w:r w:rsidRPr="008E5167">
          <w:rPr>
            <w:b/>
            <w:bCs/>
            <w:sz w:val="24"/>
            <w:szCs w:val="24"/>
            <w:lang w:eastAsia="en-US"/>
          </w:rPr>
          <w:t>эксплуатацию оптоволоконной линии связи</w:t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8290"/>
        <w:gridCol w:w="1637"/>
      </w:tblGrid>
      <w:tr w:rsidR="00474FD6" w:rsidRPr="008E5167" w:rsidTr="004217AD">
        <w:trPr>
          <w:trHeight w:val="238"/>
        </w:trPr>
        <w:tc>
          <w:tcPr>
            <w:tcW w:w="4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74FD6" w:rsidRPr="008E5167" w:rsidRDefault="00474FD6" w:rsidP="004217AD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8E5167">
              <w:rPr>
                <w:sz w:val="20"/>
                <w:szCs w:val="20"/>
                <w:lang w:val="en-US" w:eastAsia="en-US"/>
              </w:rPr>
              <w:t>С</w:t>
            </w:r>
            <w:ins w:id="10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ведения</w:t>
              </w:r>
            </w:ins>
            <w:proofErr w:type="spellEnd"/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74FD6" w:rsidRPr="008E5167" w:rsidRDefault="00474FD6" w:rsidP="004217AD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8E5167">
              <w:rPr>
                <w:sz w:val="20"/>
                <w:szCs w:val="20"/>
                <w:lang w:val="en-US" w:eastAsia="en-US"/>
              </w:rPr>
              <w:t>С</w:t>
            </w:r>
            <w:ins w:id="11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одержание</w:t>
              </w:r>
            </w:ins>
            <w:proofErr w:type="spellEnd"/>
          </w:p>
        </w:tc>
      </w:tr>
      <w:tr w:rsidR="00474FD6" w:rsidRPr="008E5167" w:rsidTr="004217AD">
        <w:trPr>
          <w:trHeight w:val="238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I</w:t>
            </w:r>
            <w:ins w:id="12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 xml:space="preserve">.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Сведения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о 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заказчике</w:t>
              </w:r>
            </w:ins>
            <w:proofErr w:type="spellEnd"/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1</w:t>
            </w:r>
            <w:ins w:id="13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eastAsia="en-US"/>
              </w:rPr>
              <w:t>Н</w:t>
            </w:r>
            <w:ins w:id="14" w:author="Unknown" w:date="2019-12-26T00:00:00Z">
              <w:r w:rsidRPr="008E5167">
                <w:rPr>
                  <w:sz w:val="20"/>
                  <w:szCs w:val="20"/>
                  <w:lang w:eastAsia="en-US"/>
                </w:rPr>
                <w:t>аименование государственного органа, юридического лица либо фамилия, собственное имя, отчество (если таковое имеется) индивидуального предпринимателя</w:t>
              </w:r>
            </w:ins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2</w:t>
            </w:r>
            <w:ins w:id="15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8E5167">
              <w:rPr>
                <w:sz w:val="20"/>
                <w:szCs w:val="20"/>
                <w:lang w:val="en-US" w:eastAsia="en-US"/>
              </w:rPr>
              <w:t>У</w:t>
            </w:r>
            <w:ins w:id="16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четный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номер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плательщика</w:t>
              </w:r>
            </w:ins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3</w:t>
            </w:r>
            <w:ins w:id="17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eastAsia="en-US"/>
              </w:rPr>
              <w:t>М</w:t>
            </w:r>
            <w:ins w:id="18" w:author="Unknown" w:date="2019-12-26T00:00:00Z">
              <w:r w:rsidRPr="008E5167">
                <w:rPr>
                  <w:sz w:val="20"/>
                  <w:szCs w:val="20"/>
                  <w:lang w:eastAsia="en-US"/>
                </w:rPr>
                <w:t>есто нахождения юридического лица либо адрес индивидуального предпринимателя</w:t>
              </w:r>
            </w:ins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4</w:t>
            </w:r>
            <w:ins w:id="19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8E5167">
              <w:rPr>
                <w:sz w:val="20"/>
                <w:szCs w:val="20"/>
                <w:lang w:val="en-US" w:eastAsia="en-US"/>
              </w:rPr>
              <w:t>К</w:t>
            </w:r>
            <w:ins w:id="20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онтактный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телефон</w:t>
              </w:r>
            </w:ins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5</w:t>
            </w:r>
            <w:ins w:id="21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8E5167">
              <w:rPr>
                <w:sz w:val="20"/>
                <w:szCs w:val="20"/>
                <w:lang w:val="en-US" w:eastAsia="en-US"/>
              </w:rPr>
              <w:t>А</w:t>
            </w:r>
            <w:ins w:id="22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дрес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электронной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почты</w:t>
              </w:r>
            </w:ins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I</w:t>
            </w:r>
            <w:ins w:id="23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 xml:space="preserve">I.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Общие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сведения</w:t>
              </w:r>
            </w:ins>
            <w:proofErr w:type="spellEnd"/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6</w:t>
            </w:r>
            <w:ins w:id="24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eastAsia="en-US"/>
              </w:rPr>
              <w:t>У</w:t>
            </w:r>
            <w:ins w:id="25" w:author="Unknown" w:date="2019-12-26T00:00:00Z">
              <w:r w:rsidRPr="008E5167">
                <w:rPr>
                  <w:sz w:val="20"/>
                  <w:szCs w:val="20"/>
                  <w:lang w:eastAsia="en-US"/>
                </w:rPr>
                <w:t>никальный идентификационный номер оптоволоконной линии связи</w:t>
              </w:r>
            </w:ins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7</w:t>
            </w:r>
            <w:ins w:id="26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8E5167">
              <w:rPr>
                <w:sz w:val="20"/>
                <w:szCs w:val="20"/>
                <w:lang w:val="en-US" w:eastAsia="en-US"/>
              </w:rPr>
              <w:t>Д</w:t>
            </w:r>
            <w:ins w:id="27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ата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начала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строительства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реконструкции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8</w:t>
            </w:r>
            <w:ins w:id="28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eastAsia="en-US"/>
              </w:rPr>
              <w:t>Д</w:t>
            </w:r>
            <w:ins w:id="29" w:author="Unknown" w:date="2019-12-26T00:00:00Z">
              <w:r w:rsidRPr="008E5167">
                <w:rPr>
                  <w:sz w:val="20"/>
                  <w:szCs w:val="20"/>
                  <w:lang w:eastAsia="en-US"/>
                </w:rPr>
                <w:t>ата и</w:t>
              </w:r>
              <w:r w:rsidRPr="008E5167">
                <w:rPr>
                  <w:sz w:val="20"/>
                  <w:szCs w:val="20"/>
                  <w:lang w:val="en-US" w:eastAsia="en-US"/>
                </w:rPr>
                <w:t> </w:t>
              </w:r>
              <w:r w:rsidRPr="008E5167">
                <w:rPr>
                  <w:sz w:val="20"/>
                  <w:szCs w:val="20"/>
                  <w:lang w:eastAsia="en-US"/>
                </w:rPr>
                <w:t>номер решения исполкома о</w:t>
              </w:r>
              <w:r w:rsidRPr="008E5167">
                <w:rPr>
                  <w:sz w:val="20"/>
                  <w:szCs w:val="20"/>
                  <w:lang w:val="en-US" w:eastAsia="en-US"/>
                </w:rPr>
                <w:t> </w:t>
              </w:r>
              <w:r w:rsidRPr="008E5167">
                <w:rPr>
                  <w:sz w:val="20"/>
                  <w:szCs w:val="20"/>
                  <w:lang w:eastAsia="en-US"/>
                </w:rPr>
                <w:t>разрешении проведения проектно-изыскательских работ и</w:t>
              </w:r>
              <w:r w:rsidRPr="008E5167">
                <w:rPr>
                  <w:sz w:val="20"/>
                  <w:szCs w:val="20"/>
                  <w:lang w:val="en-US" w:eastAsia="en-US"/>
                </w:rPr>
                <w:t> </w:t>
              </w:r>
              <w:r w:rsidRPr="008E5167">
                <w:rPr>
                  <w:sz w:val="20"/>
                  <w:szCs w:val="20"/>
                  <w:lang w:eastAsia="en-US"/>
                </w:rPr>
                <w:t>строительства оптоволоконных линий связи</w:t>
              </w:r>
            </w:ins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9</w:t>
            </w:r>
            <w:ins w:id="30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8E5167">
              <w:rPr>
                <w:sz w:val="20"/>
                <w:szCs w:val="20"/>
                <w:lang w:val="en-US" w:eastAsia="en-US"/>
              </w:rPr>
              <w:t>Н</w:t>
            </w:r>
            <w:ins w:id="31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аименование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объекта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строительства</w:t>
              </w:r>
            </w:ins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I</w:t>
            </w:r>
            <w:ins w:id="32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II</w:t>
              </w:r>
              <w:r w:rsidRPr="008E5167">
                <w:rPr>
                  <w:sz w:val="20"/>
                  <w:szCs w:val="20"/>
                  <w:lang w:eastAsia="en-US"/>
                </w:rPr>
                <w:t>. Сведения об</w:t>
              </w:r>
              <w:r w:rsidRPr="008E5167">
                <w:rPr>
                  <w:sz w:val="20"/>
                  <w:szCs w:val="20"/>
                  <w:lang w:val="en-US" w:eastAsia="en-US"/>
                </w:rPr>
                <w:t> </w:t>
              </w:r>
              <w:r w:rsidRPr="008E5167">
                <w:rPr>
                  <w:sz w:val="20"/>
                  <w:szCs w:val="20"/>
                  <w:lang w:eastAsia="en-US"/>
                </w:rPr>
                <w:t>оптоволоконной линии связи</w:t>
              </w:r>
            </w:ins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1</w:t>
            </w:r>
            <w:ins w:id="33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0.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eastAsia="en-US"/>
              </w:rPr>
              <w:t>Р</w:t>
            </w:r>
            <w:ins w:id="34" w:author="Unknown" w:date="2019-12-26T00:00:00Z">
              <w:r w:rsidRPr="008E5167">
                <w:rPr>
                  <w:sz w:val="20"/>
                  <w:szCs w:val="20"/>
                  <w:lang w:eastAsia="en-US"/>
                </w:rPr>
                <w:t>асположение начальной точки оптоволоконной линии связи (описание объекта, точный адрес или геодезические координаты в</w:t>
              </w:r>
              <w:r w:rsidRPr="008E5167">
                <w:rPr>
                  <w:sz w:val="20"/>
                  <w:szCs w:val="20"/>
                  <w:lang w:val="en-US" w:eastAsia="en-US"/>
                </w:rPr>
                <w:t> </w:t>
              </w:r>
              <w:r w:rsidRPr="008E5167">
                <w:rPr>
                  <w:sz w:val="20"/>
                  <w:szCs w:val="20"/>
                  <w:lang w:eastAsia="en-US"/>
                </w:rPr>
                <w:t>формате ГГ°ММ’</w:t>
              </w:r>
              <w:r w:rsidRPr="008E5167">
                <w:rPr>
                  <w:sz w:val="20"/>
                  <w:szCs w:val="20"/>
                  <w:lang w:val="en-US" w:eastAsia="en-US"/>
                </w:rPr>
                <w:t>CC</w:t>
              </w:r>
              <w:r w:rsidRPr="008E5167">
                <w:rPr>
                  <w:sz w:val="20"/>
                  <w:szCs w:val="20"/>
                  <w:lang w:eastAsia="en-US"/>
                </w:rPr>
                <w:t>’’)</w:t>
              </w:r>
            </w:ins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1</w:t>
            </w:r>
            <w:ins w:id="35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1.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eastAsia="en-US"/>
              </w:rPr>
              <w:t>Р</w:t>
            </w:r>
            <w:ins w:id="36" w:author="Unknown" w:date="2019-12-26T00:00:00Z">
              <w:r w:rsidRPr="008E5167">
                <w:rPr>
                  <w:sz w:val="20"/>
                  <w:szCs w:val="20"/>
                  <w:lang w:eastAsia="en-US"/>
                </w:rPr>
                <w:t>асположение конечной точки оптоволоконной линии связи (описание объекта, точный адрес или геодезические координаты в</w:t>
              </w:r>
              <w:r w:rsidRPr="008E5167">
                <w:rPr>
                  <w:sz w:val="20"/>
                  <w:szCs w:val="20"/>
                  <w:lang w:val="en-US" w:eastAsia="en-US"/>
                </w:rPr>
                <w:t> </w:t>
              </w:r>
              <w:r w:rsidRPr="008E5167">
                <w:rPr>
                  <w:sz w:val="20"/>
                  <w:szCs w:val="20"/>
                  <w:lang w:eastAsia="en-US"/>
                </w:rPr>
                <w:t>формате ГГ°ММ’</w:t>
              </w:r>
              <w:r w:rsidRPr="008E5167">
                <w:rPr>
                  <w:sz w:val="20"/>
                  <w:szCs w:val="20"/>
                  <w:lang w:val="en-US" w:eastAsia="en-US"/>
                </w:rPr>
                <w:t>CC</w:t>
              </w:r>
              <w:r w:rsidRPr="008E5167">
                <w:rPr>
                  <w:sz w:val="20"/>
                  <w:szCs w:val="20"/>
                  <w:lang w:eastAsia="en-US"/>
                </w:rPr>
                <w:t>’’)</w:t>
              </w:r>
            </w:ins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1</w:t>
            </w:r>
            <w:ins w:id="37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2.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8E5167">
              <w:rPr>
                <w:sz w:val="20"/>
                <w:szCs w:val="20"/>
                <w:lang w:val="en-US" w:eastAsia="en-US"/>
              </w:rPr>
              <w:t>П</w:t>
            </w:r>
            <w:ins w:id="38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ротяженность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оптоволоконной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линии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связи</w:t>
              </w:r>
            </w:ins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1</w:t>
            </w:r>
            <w:ins w:id="39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3.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eastAsia="en-US"/>
              </w:rPr>
              <w:t>О</w:t>
            </w:r>
            <w:ins w:id="40" w:author="Unknown" w:date="2019-12-26T00:00:00Z">
              <w:r w:rsidRPr="008E5167">
                <w:rPr>
                  <w:sz w:val="20"/>
                  <w:szCs w:val="20"/>
                  <w:lang w:eastAsia="en-US"/>
                </w:rPr>
                <w:t>бщее количество волокон оптоволоконной линии связи</w:t>
              </w:r>
            </w:ins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1</w:t>
            </w:r>
            <w:ins w:id="41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4.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eastAsia="en-US"/>
              </w:rPr>
              <w:t>К</w:t>
            </w:r>
            <w:ins w:id="42" w:author="Unknown" w:date="2019-12-26T00:00:00Z">
              <w:r w:rsidRPr="008E5167">
                <w:rPr>
                  <w:sz w:val="20"/>
                  <w:szCs w:val="20"/>
                  <w:lang w:eastAsia="en-US"/>
                </w:rPr>
                <w:t>оличество свободных волокон оптоволоконной линии связи</w:t>
              </w:r>
            </w:ins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1</w:t>
            </w:r>
            <w:ins w:id="43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5.</w:t>
              </w:r>
            </w:ins>
          </w:p>
        </w:tc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eastAsia="en-US"/>
              </w:rPr>
              <w:t>К</w:t>
            </w:r>
            <w:ins w:id="44" w:author="Unknown" w:date="2019-12-26T00:00:00Z">
              <w:r w:rsidRPr="008E5167">
                <w:rPr>
                  <w:sz w:val="20"/>
                  <w:szCs w:val="20"/>
                  <w:lang w:eastAsia="en-US"/>
                </w:rPr>
                <w:t>оличество волокон оптоволоконной линии связи, предназначенных для сдачи в</w:t>
              </w:r>
              <w:r w:rsidRPr="008E5167">
                <w:rPr>
                  <w:sz w:val="20"/>
                  <w:szCs w:val="20"/>
                  <w:lang w:val="en-US" w:eastAsia="en-US"/>
                </w:rPr>
                <w:t> </w:t>
              </w:r>
              <w:r w:rsidRPr="008E5167">
                <w:rPr>
                  <w:sz w:val="20"/>
                  <w:szCs w:val="20"/>
                  <w:lang w:eastAsia="en-US"/>
                </w:rPr>
                <w:t>аренду</w:t>
              </w:r>
            </w:ins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74FD6" w:rsidRPr="008E5167" w:rsidTr="004217AD">
        <w:trPr>
          <w:trHeight w:val="238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2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I</w:t>
            </w:r>
            <w:ins w:id="45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V</w:t>
              </w:r>
              <w:r w:rsidRPr="008E5167">
                <w:rPr>
                  <w:sz w:val="20"/>
                  <w:szCs w:val="20"/>
                  <w:lang w:eastAsia="en-US"/>
                </w:rPr>
                <w:t>. Сведения о</w:t>
              </w:r>
              <w:r w:rsidRPr="008E5167">
                <w:rPr>
                  <w:sz w:val="20"/>
                  <w:szCs w:val="20"/>
                  <w:lang w:val="en-US" w:eastAsia="en-US"/>
                </w:rPr>
                <w:t> </w:t>
              </w:r>
              <w:r w:rsidRPr="008E5167">
                <w:rPr>
                  <w:sz w:val="20"/>
                  <w:szCs w:val="20"/>
                  <w:lang w:eastAsia="en-US"/>
                </w:rPr>
                <w:t>реализации особых условий</w:t>
              </w:r>
              <w:r w:rsidRPr="008E5167">
                <w:rPr>
                  <w:sz w:val="20"/>
                  <w:szCs w:val="20"/>
                  <w:lang w:eastAsia="en-US"/>
                </w:rPr>
                <w:fldChar w:fldCharType="begin"/>
              </w:r>
              <w:r w:rsidRPr="008E5167">
                <w:rPr>
                  <w:sz w:val="20"/>
                  <w:szCs w:val="20"/>
                  <w:lang w:eastAsia="en-US"/>
                </w:rPr>
                <w:instrText xml:space="preserve"> </w:instrText>
              </w:r>
              <w:r w:rsidRPr="008E5167">
                <w:rPr>
                  <w:sz w:val="20"/>
                  <w:szCs w:val="20"/>
                  <w:lang w:val="en-US" w:eastAsia="en-US"/>
                </w:rPr>
                <w:instrText>HYPERLINK</w:instrText>
              </w:r>
              <w:r w:rsidRPr="008E5167">
                <w:rPr>
                  <w:sz w:val="20"/>
                  <w:szCs w:val="20"/>
                  <w:lang w:eastAsia="en-US"/>
                </w:rPr>
                <w:instrText xml:space="preserve"> "</w:instrText>
              </w:r>
              <w:r w:rsidRPr="008E5167">
                <w:rPr>
                  <w:sz w:val="20"/>
                  <w:szCs w:val="20"/>
                  <w:lang w:val="en-US" w:eastAsia="en-US"/>
                </w:rPr>
                <w:instrText>file</w:instrText>
              </w:r>
              <w:r w:rsidRPr="008E5167">
                <w:rPr>
                  <w:sz w:val="20"/>
                  <w:szCs w:val="20"/>
                  <w:lang w:eastAsia="en-US"/>
                </w:rPr>
                <w:instrText>:///</w:instrText>
              </w:r>
              <w:r w:rsidRPr="008E5167">
                <w:rPr>
                  <w:sz w:val="20"/>
                  <w:szCs w:val="20"/>
                  <w:lang w:val="en-US" w:eastAsia="en-US"/>
                </w:rPr>
                <w:instrText>C</w:instrText>
              </w:r>
              <w:r w:rsidRPr="008E5167">
                <w:rPr>
                  <w:sz w:val="20"/>
                  <w:szCs w:val="20"/>
                  <w:lang w:eastAsia="en-US"/>
                </w:rPr>
                <w:instrText>:\\</w:instrText>
              </w:r>
              <w:r w:rsidRPr="008E5167">
                <w:rPr>
                  <w:sz w:val="20"/>
                  <w:szCs w:val="20"/>
                  <w:lang w:val="en-US" w:eastAsia="en-US"/>
                </w:rPr>
                <w:instrText>Gbinfo</w:instrText>
              </w:r>
              <w:r w:rsidRPr="008E5167">
                <w:rPr>
                  <w:sz w:val="20"/>
                  <w:szCs w:val="20"/>
                  <w:lang w:eastAsia="en-US"/>
                </w:rPr>
                <w:instrText>_</w:instrText>
              </w:r>
              <w:r w:rsidRPr="008E5167">
                <w:rPr>
                  <w:sz w:val="20"/>
                  <w:szCs w:val="20"/>
                  <w:lang w:val="en-US" w:eastAsia="en-US"/>
                </w:rPr>
                <w:instrText>u</w:instrText>
              </w:r>
              <w:r w:rsidRPr="008E5167">
                <w:rPr>
                  <w:sz w:val="20"/>
                  <w:szCs w:val="20"/>
                  <w:lang w:eastAsia="en-US"/>
                </w:rPr>
                <w:instrText>\\Одно%20Окно\\</w:instrText>
              </w:r>
              <w:r w:rsidRPr="008E5167">
                <w:rPr>
                  <w:sz w:val="20"/>
                  <w:szCs w:val="20"/>
                  <w:lang w:val="en-US" w:eastAsia="en-US"/>
                </w:rPr>
                <w:instrText>Temp</w:instrText>
              </w:r>
              <w:r w:rsidRPr="008E5167">
                <w:rPr>
                  <w:sz w:val="20"/>
                  <w:szCs w:val="20"/>
                  <w:lang w:eastAsia="en-US"/>
                </w:rPr>
                <w:instrText>\\186817.</w:instrText>
              </w:r>
              <w:r w:rsidRPr="008E5167">
                <w:rPr>
                  <w:sz w:val="20"/>
                  <w:szCs w:val="20"/>
                  <w:lang w:val="en-US" w:eastAsia="en-US"/>
                </w:rPr>
                <w:instrText>htm</w:instrText>
              </w:r>
              <w:r w:rsidRPr="008E5167">
                <w:rPr>
                  <w:sz w:val="20"/>
                  <w:szCs w:val="20"/>
                  <w:lang w:eastAsia="en-US"/>
                </w:rPr>
                <w:instrText>" \</w:instrText>
              </w:r>
              <w:r w:rsidRPr="008E5167">
                <w:rPr>
                  <w:sz w:val="20"/>
                  <w:szCs w:val="20"/>
                  <w:lang w:val="en-US" w:eastAsia="en-US"/>
                </w:rPr>
                <w:instrText>l</w:instrText>
              </w:r>
              <w:r w:rsidRPr="008E5167">
                <w:rPr>
                  <w:sz w:val="20"/>
                  <w:szCs w:val="20"/>
                  <w:lang w:eastAsia="en-US"/>
                </w:rPr>
                <w:instrText xml:space="preserve"> "</w:instrText>
              </w:r>
              <w:r w:rsidRPr="008E5167">
                <w:rPr>
                  <w:sz w:val="20"/>
                  <w:szCs w:val="20"/>
                  <w:lang w:val="en-US" w:eastAsia="en-US"/>
                </w:rPr>
                <w:instrText>a</w:instrText>
              </w:r>
              <w:r w:rsidRPr="008E5167">
                <w:rPr>
                  <w:sz w:val="20"/>
                  <w:szCs w:val="20"/>
                  <w:lang w:eastAsia="en-US"/>
                </w:rPr>
                <w:instrText>21" \</w:instrText>
              </w:r>
              <w:r w:rsidRPr="008E5167">
                <w:rPr>
                  <w:sz w:val="20"/>
                  <w:szCs w:val="20"/>
                  <w:lang w:val="en-US" w:eastAsia="en-US"/>
                </w:rPr>
                <w:instrText>o</w:instrText>
              </w:r>
              <w:r w:rsidRPr="008E5167">
                <w:rPr>
                  <w:sz w:val="20"/>
                  <w:szCs w:val="20"/>
                  <w:lang w:eastAsia="en-US"/>
                </w:rPr>
                <w:instrText xml:space="preserve"> "+" </w:instrText>
              </w:r>
              <w:r w:rsidRPr="008E5167">
                <w:rPr>
                  <w:sz w:val="20"/>
                  <w:szCs w:val="20"/>
                  <w:lang w:eastAsia="en-US"/>
                </w:rPr>
                <w:fldChar w:fldCharType="separate"/>
              </w:r>
              <w:r w:rsidRPr="008E5167">
                <w:rPr>
                  <w:color w:val="0038C8"/>
                  <w:sz w:val="20"/>
                  <w:szCs w:val="20"/>
                  <w:u w:val="single"/>
                  <w:lang w:eastAsia="en-US"/>
                </w:rPr>
                <w:t>*</w:t>
              </w:r>
              <w:r w:rsidRPr="008E5167">
                <w:rPr>
                  <w:sz w:val="20"/>
                  <w:szCs w:val="20"/>
                  <w:lang w:eastAsia="en-US"/>
                </w:rPr>
                <w:fldChar w:fldCharType="end"/>
              </w:r>
            </w:ins>
          </w:p>
        </w:tc>
      </w:tr>
    </w:tbl>
    <w:p w:rsidR="00474FD6" w:rsidRPr="008E5167" w:rsidRDefault="00474FD6" w:rsidP="00474FD6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8E5167">
        <w:rPr>
          <w:sz w:val="24"/>
          <w:szCs w:val="24"/>
          <w:lang w:val="en-US" w:eastAsia="en-US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54"/>
        <w:gridCol w:w="2946"/>
      </w:tblGrid>
      <w:tr w:rsidR="00474FD6" w:rsidRPr="008E5167" w:rsidTr="004217AD">
        <w:trPr>
          <w:trHeight w:val="240"/>
        </w:trPr>
        <w:tc>
          <w:tcPr>
            <w:tcW w:w="36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8E5167">
              <w:rPr>
                <w:sz w:val="24"/>
                <w:szCs w:val="24"/>
                <w:lang w:val="en-US" w:eastAsia="en-US"/>
              </w:rPr>
              <w:t>_</w:t>
            </w:r>
            <w:ins w:id="46" w:author="Unknown" w:date="2019-12-26T00:00:00Z">
              <w:r w:rsidRPr="008E5167">
                <w:rPr>
                  <w:sz w:val="24"/>
                  <w:szCs w:val="24"/>
                  <w:lang w:val="en-US" w:eastAsia="en-US"/>
                </w:rPr>
                <w:t>__ ___________ 20__ г.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8E5167">
              <w:rPr>
                <w:sz w:val="24"/>
                <w:szCs w:val="24"/>
                <w:lang w:val="en-US" w:eastAsia="en-US"/>
              </w:rPr>
              <w:t>_</w:t>
            </w:r>
            <w:ins w:id="47" w:author="Unknown" w:date="2019-12-26T00:00:00Z">
              <w:r w:rsidRPr="008E5167">
                <w:rPr>
                  <w:sz w:val="24"/>
                  <w:szCs w:val="24"/>
                  <w:lang w:val="en-US" w:eastAsia="en-US"/>
                </w:rPr>
                <w:t>___________________</w:t>
              </w:r>
            </w:ins>
          </w:p>
        </w:tc>
      </w:tr>
      <w:tr w:rsidR="00474FD6" w:rsidRPr="008E5167" w:rsidTr="004217AD">
        <w:trPr>
          <w:trHeight w:val="240"/>
        </w:trPr>
        <w:tc>
          <w:tcPr>
            <w:tcW w:w="36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74FD6" w:rsidRPr="008E5167" w:rsidRDefault="00474FD6" w:rsidP="004217AD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8E5167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48" w:author="Unknown" w:date="2019-12-26T00:00:00Z">
              <w:r w:rsidRPr="008E5167">
                <w:rPr>
                  <w:sz w:val="20"/>
                  <w:szCs w:val="20"/>
                  <w:lang w:val="en-US" w:eastAsia="en-US"/>
                </w:rPr>
                <w:t>подпись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8E5167">
                <w:rPr>
                  <w:sz w:val="20"/>
                  <w:szCs w:val="20"/>
                  <w:lang w:val="en-US" w:eastAsia="en-US"/>
                </w:rPr>
                <w:t>заявителя</w:t>
              </w:r>
              <w:proofErr w:type="spellEnd"/>
              <w:r w:rsidRPr="008E5167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</w:tr>
    </w:tbl>
    <w:p w:rsidR="00474FD6" w:rsidRPr="008E5167" w:rsidRDefault="00474FD6" w:rsidP="00474FD6">
      <w:pPr>
        <w:spacing w:before="160" w:after="160"/>
        <w:ind w:firstLine="567"/>
        <w:jc w:val="both"/>
        <w:rPr>
          <w:color w:val="auto"/>
          <w:sz w:val="24"/>
          <w:szCs w:val="24"/>
          <w:lang w:val="en-US" w:eastAsia="en-US"/>
        </w:rPr>
      </w:pPr>
      <w:r w:rsidRPr="008E5167">
        <w:rPr>
          <w:sz w:val="24"/>
          <w:szCs w:val="24"/>
          <w:lang w:val="en-US" w:eastAsia="en-US"/>
        </w:rPr>
        <w:t> </w:t>
      </w:r>
    </w:p>
    <w:p w:rsidR="00474FD6" w:rsidRPr="008E5167" w:rsidRDefault="00474FD6" w:rsidP="00474FD6">
      <w:pPr>
        <w:jc w:val="both"/>
        <w:rPr>
          <w:color w:val="auto"/>
          <w:sz w:val="20"/>
          <w:szCs w:val="20"/>
          <w:lang w:val="en-US" w:eastAsia="en-US"/>
        </w:rPr>
      </w:pPr>
      <w:r w:rsidRPr="008E5167">
        <w:rPr>
          <w:sz w:val="20"/>
          <w:szCs w:val="20"/>
          <w:lang w:val="en-US" w:eastAsia="en-US"/>
        </w:rPr>
        <w:t>_</w:t>
      </w:r>
      <w:ins w:id="49" w:author="Unknown" w:date="2019-12-26T00:00:00Z">
        <w:r w:rsidRPr="008E5167">
          <w:rPr>
            <w:sz w:val="20"/>
            <w:szCs w:val="20"/>
            <w:lang w:val="en-US" w:eastAsia="en-US"/>
          </w:rPr>
          <w:t>_____________________________</w:t>
        </w:r>
      </w:ins>
    </w:p>
    <w:p w:rsidR="00474FD6" w:rsidRPr="008E5167" w:rsidRDefault="00474FD6" w:rsidP="00474FD6">
      <w:pPr>
        <w:spacing w:before="160" w:after="240"/>
        <w:ind w:firstLine="567"/>
        <w:jc w:val="both"/>
        <w:rPr>
          <w:color w:val="auto"/>
          <w:sz w:val="20"/>
          <w:szCs w:val="20"/>
          <w:lang w:eastAsia="en-US"/>
        </w:rPr>
      </w:pPr>
      <w:bookmarkStart w:id="50" w:name="a21"/>
      <w:bookmarkEnd w:id="50"/>
      <w:r w:rsidRPr="008E5167">
        <w:rPr>
          <w:sz w:val="20"/>
          <w:szCs w:val="20"/>
          <w:lang w:eastAsia="en-US"/>
        </w:rPr>
        <w:t>*</w:t>
      </w:r>
      <w:ins w:id="51" w:author="Unknown" w:date="2019-12-26T00:00:00Z">
        <w:r w:rsidRPr="008E5167">
          <w:rPr>
            <w:sz w:val="20"/>
            <w:szCs w:val="20"/>
            <w:lang w:eastAsia="en-US"/>
          </w:rPr>
          <w:t xml:space="preserve"> Указываются реквизиты договора с</w:t>
        </w:r>
        <w:r w:rsidRPr="008E5167">
          <w:rPr>
            <w:sz w:val="20"/>
            <w:szCs w:val="20"/>
            <w:lang w:val="en-US" w:eastAsia="en-US"/>
          </w:rPr>
          <w:t> </w:t>
        </w:r>
        <w:r w:rsidRPr="008E5167">
          <w:rPr>
            <w:sz w:val="20"/>
            <w:szCs w:val="20"/>
            <w:lang w:eastAsia="en-US"/>
          </w:rPr>
          <w:t>НЦОТ или иного документа, подтверждающего реализацию особых условий.</w:t>
        </w:r>
      </w:ins>
    </w:p>
    <w:p w:rsidR="0016630B" w:rsidRDefault="0016630B"/>
    <w:sectPr w:rsidR="0016630B" w:rsidSect="00474FD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FD6"/>
    <w:rsid w:val="0016630B"/>
    <w:rsid w:val="00474FD6"/>
    <w:rsid w:val="00FB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0437C-6951-49EC-A17E-46EB551D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FD6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474FD6"/>
    <w:pPr>
      <w:spacing w:after="100"/>
    </w:pPr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474FD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3">
    <w:name w:val="Знак"/>
    <w:basedOn w:val="a"/>
    <w:autoRedefine/>
    <w:uiPriority w:val="99"/>
    <w:rsid w:val="00474FD6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paragraph" w:styleId="a4">
    <w:name w:val="Normal (Web)"/>
    <w:basedOn w:val="a"/>
    <w:uiPriority w:val="99"/>
    <w:rsid w:val="00474FD6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2753</Characters>
  <Application>Microsoft Office Word</Application>
  <DocSecurity>0</DocSecurity>
  <Lines>22</Lines>
  <Paragraphs>6</Paragraphs>
  <ScaleCrop>false</ScaleCrop>
  <Company>diakov.net</Company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2020-06-23T12:39:00Z</dcterms:created>
  <dcterms:modified xsi:type="dcterms:W3CDTF">2020-06-24T09:04:00Z</dcterms:modified>
</cp:coreProperties>
</file>