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70"/>
        <w:gridCol w:w="30"/>
        <w:gridCol w:w="8460"/>
      </w:tblGrid>
      <w:tr w:rsidR="001A0848" w:rsidTr="00956D77">
        <w:tc>
          <w:tcPr>
            <w:tcW w:w="11160" w:type="dxa"/>
            <w:gridSpan w:val="3"/>
          </w:tcPr>
          <w:p w:rsidR="001A0848" w:rsidRPr="006622FA" w:rsidRDefault="001A0848" w:rsidP="00956D77">
            <w:pPr>
              <w:jc w:val="center"/>
              <w:rPr>
                <w:b/>
                <w:bCs/>
                <w:sz w:val="30"/>
                <w:szCs w:val="30"/>
              </w:rPr>
            </w:pPr>
            <w:r w:rsidRPr="006622FA">
              <w:rPr>
                <w:b/>
                <w:bCs/>
                <w:sz w:val="30"/>
                <w:szCs w:val="30"/>
              </w:rPr>
              <w:t>Административная процедура №</w:t>
            </w:r>
            <w:r>
              <w:rPr>
                <w:b/>
                <w:bCs/>
                <w:sz w:val="30"/>
                <w:szCs w:val="30"/>
              </w:rPr>
              <w:t>6.49</w:t>
            </w:r>
          </w:p>
          <w:p w:rsidR="001A0848" w:rsidRPr="005D6BF8" w:rsidRDefault="001A0848" w:rsidP="00956D77">
            <w:pPr>
              <w:spacing w:before="100" w:after="100"/>
              <w:jc w:val="center"/>
              <w:rPr>
                <w:b/>
                <w:bCs/>
                <w:sz w:val="28"/>
                <w:szCs w:val="28"/>
              </w:rPr>
            </w:pPr>
            <w:r w:rsidRPr="005D6BF8">
              <w:rPr>
                <w:b/>
                <w:bCs/>
                <w:sz w:val="28"/>
                <w:szCs w:val="28"/>
              </w:rPr>
              <w:t>«</w:t>
            </w:r>
            <w:ins w:id="0" w:author="Unknown" w:date="2016-12-31T00:00:00Z">
              <w:r w:rsidRPr="005D6BF8">
                <w:rPr>
                  <w:b/>
                  <w:sz w:val="28"/>
                  <w:szCs w:val="28"/>
                </w:rPr>
                <w:t xml:space="preserve">Принятие решения с последующим заключением соответствующего </w:t>
              </w:r>
            </w:ins>
            <w:r>
              <w:rPr>
                <w:b/>
                <w:sz w:val="28"/>
                <w:szCs w:val="28"/>
              </w:rPr>
              <w:fldChar w:fldCharType="begin"/>
            </w:r>
            <w:r>
              <w:rPr>
                <w:b/>
                <w:sz w:val="28"/>
                <w:szCs w:val="28"/>
              </w:rPr>
              <w:instrText>HYPERLINK "../../../../../Gbinfo_u/Одно Окно/Temp/331337.htm" \l "a40" \o "+"</w:instrText>
            </w:r>
            <w:r>
              <w:rPr>
                <w:b/>
                <w:sz w:val="28"/>
                <w:szCs w:val="28"/>
              </w:rPr>
              <w:fldChar w:fldCharType="separate"/>
            </w:r>
            <w:ins w:id="1" w:author="Unknown" w:date="2016-12-31T00:00:00Z">
              <w:r w:rsidRPr="005D6BF8">
                <w:rPr>
                  <w:rStyle w:val="a4"/>
                  <w:b/>
                  <w:sz w:val="28"/>
                  <w:szCs w:val="28"/>
                </w:rPr>
                <w:t>договора</w:t>
              </w:r>
            </w:ins>
            <w:r>
              <w:rPr>
                <w:b/>
                <w:sz w:val="28"/>
                <w:szCs w:val="28"/>
              </w:rPr>
              <w:fldChar w:fldCharType="end"/>
            </w:r>
            <w:ins w:id="2" w:author="Unknown" w:date="2016-12-31T00:00:00Z">
              <w:r w:rsidRPr="005D6BF8">
                <w:rPr>
                  <w:b/>
                  <w:sz w:val="28"/>
                  <w:szCs w:val="28"/>
                </w:rPr>
                <w:t xml:space="preserve"> о предоставлении участка лесного фонда в аренду для заготовки живицы, заготовки второстепенных лесных ресурсов, побочного лесопользования, а также для лесопользования в целях проведения культурно-оздоровительных, туристических, иных рекреационных и (или) спортивно-массовых, физкультурно-оздоровительных и спортивных мероприятий</w:t>
              </w:r>
            </w:ins>
            <w:r w:rsidRPr="005D6BF8">
              <w:rPr>
                <w:b/>
                <w:bCs/>
                <w:sz w:val="28"/>
                <w:szCs w:val="28"/>
              </w:rPr>
              <w:t>»</w:t>
            </w:r>
          </w:p>
        </w:tc>
      </w:tr>
      <w:tr w:rsidR="001A0848" w:rsidTr="00956D77">
        <w:tc>
          <w:tcPr>
            <w:tcW w:w="2700" w:type="dxa"/>
            <w:gridSpan w:val="2"/>
          </w:tcPr>
          <w:p w:rsidR="001A0848" w:rsidRPr="00FC3E7D" w:rsidRDefault="001A0848" w:rsidP="00956D77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FC3E7D">
              <w:rPr>
                <w:b/>
                <w:bCs/>
                <w:sz w:val="26"/>
                <w:szCs w:val="26"/>
              </w:rPr>
              <w:t>Наименование структурного подразделени</w:t>
            </w:r>
            <w:r>
              <w:rPr>
                <w:b/>
                <w:bCs/>
                <w:sz w:val="26"/>
                <w:szCs w:val="26"/>
              </w:rPr>
              <w:t>я</w:t>
            </w:r>
            <w:r w:rsidRPr="00FC3E7D">
              <w:rPr>
                <w:b/>
                <w:bCs/>
                <w:sz w:val="26"/>
                <w:szCs w:val="26"/>
              </w:rPr>
              <w:t>, выполняющего административную процедуру</w:t>
            </w:r>
          </w:p>
        </w:tc>
        <w:tc>
          <w:tcPr>
            <w:tcW w:w="8460" w:type="dxa"/>
          </w:tcPr>
          <w:p w:rsidR="00C14B9F" w:rsidRDefault="00C14B9F" w:rsidP="00C14B9F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Служба «одно окно»</w:t>
            </w:r>
          </w:p>
          <w:p w:rsidR="00C14B9F" w:rsidRDefault="00C14B9F" w:rsidP="00C14B9F">
            <w:pPr>
              <w:spacing w:line="280" w:lineRule="exact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г.Воложин</w:t>
            </w:r>
            <w:proofErr w:type="spellEnd"/>
            <w:r>
              <w:rPr>
                <w:sz w:val="30"/>
                <w:szCs w:val="30"/>
              </w:rPr>
              <w:t xml:space="preserve">, </w:t>
            </w:r>
            <w:proofErr w:type="spellStart"/>
            <w:r>
              <w:rPr>
                <w:sz w:val="30"/>
                <w:szCs w:val="30"/>
              </w:rPr>
              <w:t>пл.Свободы</w:t>
            </w:r>
            <w:proofErr w:type="spellEnd"/>
            <w:r>
              <w:rPr>
                <w:sz w:val="30"/>
                <w:szCs w:val="30"/>
              </w:rPr>
              <w:t xml:space="preserve"> 2, каб.101, тел. 57331, 142</w:t>
            </w:r>
          </w:p>
          <w:p w:rsidR="00C14B9F" w:rsidRDefault="00C14B9F" w:rsidP="00C14B9F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специалисты управления обеспечения функций службы «одно окно»</w:t>
            </w:r>
          </w:p>
          <w:p w:rsidR="00C14B9F" w:rsidRDefault="00C14B9F" w:rsidP="00C14B9F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Литвин Тамара </w:t>
            </w:r>
            <w:proofErr w:type="gramStart"/>
            <w:r>
              <w:rPr>
                <w:sz w:val="28"/>
                <w:szCs w:val="28"/>
              </w:rPr>
              <w:t xml:space="preserve">Георгиевна,   </w:t>
            </w:r>
            <w:proofErr w:type="gramEnd"/>
            <w:r>
              <w:rPr>
                <w:sz w:val="28"/>
                <w:szCs w:val="28"/>
              </w:rPr>
              <w:t xml:space="preserve"> Яблонская Вероника Леонидовна </w:t>
            </w:r>
          </w:p>
          <w:p w:rsidR="00C14B9F" w:rsidRDefault="00C14B9F" w:rsidP="00C14B9F">
            <w:pPr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Время приема: пн., </w:t>
            </w:r>
            <w:proofErr w:type="spellStart"/>
            <w:r>
              <w:rPr>
                <w:sz w:val="24"/>
                <w:szCs w:val="24"/>
              </w:rPr>
              <w:t>вт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чт</w:t>
            </w:r>
            <w:proofErr w:type="spellEnd"/>
            <w:r>
              <w:rPr>
                <w:sz w:val="24"/>
                <w:szCs w:val="24"/>
              </w:rPr>
              <w:t>, пт. с 8.00 до 13.00, с 14.00 до 17.00</w:t>
            </w:r>
          </w:p>
          <w:p w:rsidR="00C14B9F" w:rsidRDefault="00C14B9F" w:rsidP="00C14B9F">
            <w:pPr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среда с 8.00 до 13.00, с 14.00 до 20.00,</w:t>
            </w:r>
          </w:p>
          <w:p w:rsidR="001A0848" w:rsidRDefault="00C14B9F" w:rsidP="00C14B9F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24"/>
                <w:szCs w:val="24"/>
              </w:rPr>
              <w:t xml:space="preserve"> каждая четвертая суббота месяца с 9.00 до 13.00</w:t>
            </w:r>
            <w:bookmarkStart w:id="3" w:name="_GoBack"/>
            <w:bookmarkEnd w:id="3"/>
          </w:p>
        </w:tc>
      </w:tr>
      <w:tr w:rsidR="001A0848" w:rsidTr="00956D77">
        <w:trPr>
          <w:trHeight w:val="1413"/>
        </w:trPr>
        <w:tc>
          <w:tcPr>
            <w:tcW w:w="2670" w:type="dxa"/>
            <w:tcMar>
              <w:left w:w="0" w:type="dxa"/>
              <w:right w:w="0" w:type="dxa"/>
            </w:tcMar>
          </w:tcPr>
          <w:p w:rsidR="001A0848" w:rsidRDefault="001A0848" w:rsidP="00956D77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Документы и (или) сведения, представляемые юридическим лицом и индивидуальным предпринимателем для осуществления административной процедуры</w:t>
            </w:r>
          </w:p>
          <w:p w:rsidR="001A0848" w:rsidRPr="00B64EF2" w:rsidRDefault="001A0848" w:rsidP="00956D77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490" w:type="dxa"/>
            <w:gridSpan w:val="2"/>
            <w:tcMar>
              <w:left w:w="0" w:type="dxa"/>
              <w:right w:w="0" w:type="dxa"/>
            </w:tcMar>
          </w:tcPr>
          <w:p w:rsidR="001A0848" w:rsidRDefault="001A0848" w:rsidP="00956D77">
            <w:pPr>
              <w:pStyle w:val="table10"/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ins w:id="4" w:author="Unknown" w:date="2016-12-31T00:00:00Z">
              <w:r w:rsidRPr="005D6BF8">
                <w:rPr>
                  <w:color w:val="000000"/>
                  <w:sz w:val="28"/>
                  <w:szCs w:val="28"/>
                </w:rPr>
                <w:t>заявление</w:t>
              </w:r>
              <w:r w:rsidRPr="005D6BF8">
                <w:rPr>
                  <w:color w:val="000000"/>
                  <w:sz w:val="28"/>
                  <w:szCs w:val="28"/>
                </w:rPr>
                <w:br/>
              </w:r>
              <w:r w:rsidRPr="005D6BF8">
                <w:rPr>
                  <w:color w:val="000000"/>
                  <w:sz w:val="28"/>
                  <w:szCs w:val="28"/>
                </w:rPr>
                <w:br/>
                <w:t xml:space="preserve">проект договора аренды, соответствующий типовой </w:t>
              </w:r>
            </w:ins>
            <w:r>
              <w:rPr>
                <w:color w:val="000000"/>
                <w:sz w:val="28"/>
                <w:szCs w:val="28"/>
              </w:rPr>
              <w:fldChar w:fldCharType="begin"/>
            </w:r>
            <w:r>
              <w:rPr>
                <w:color w:val="000000"/>
                <w:sz w:val="28"/>
                <w:szCs w:val="28"/>
              </w:rPr>
              <w:instrText>HYPERLINK "../../../../../Gbinfo_u/Одно Окно/Temp/331337.htm" \l "a40" \o "+"</w:instrText>
            </w:r>
            <w:r>
              <w:rPr>
                <w:color w:val="000000"/>
                <w:sz w:val="28"/>
                <w:szCs w:val="28"/>
              </w:rPr>
              <w:fldChar w:fldCharType="separate"/>
            </w:r>
            <w:ins w:id="5" w:author="Unknown" w:date="2016-12-31T00:00:00Z">
              <w:r w:rsidRPr="005D6BF8">
                <w:rPr>
                  <w:rStyle w:val="a4"/>
                  <w:sz w:val="28"/>
                  <w:szCs w:val="28"/>
                </w:rPr>
                <w:t>форме</w:t>
              </w:r>
            </w:ins>
            <w:r>
              <w:rPr>
                <w:color w:val="000000"/>
                <w:sz w:val="28"/>
                <w:szCs w:val="28"/>
              </w:rPr>
              <w:fldChar w:fldCharType="end"/>
            </w:r>
            <w:ins w:id="6" w:author="Unknown" w:date="2016-12-31T00:00:00Z">
              <w:r w:rsidRPr="005D6BF8">
                <w:rPr>
                  <w:color w:val="000000"/>
                  <w:sz w:val="28"/>
                  <w:szCs w:val="28"/>
                </w:rPr>
                <w:t xml:space="preserve"> договора аренды, установленной Советом Министров Республики Беларусь</w:t>
              </w:r>
            </w:ins>
          </w:p>
          <w:p w:rsidR="001A0848" w:rsidRDefault="001A0848" w:rsidP="00956D77">
            <w:pPr>
              <w:pStyle w:val="table10"/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( П</w:t>
            </w:r>
            <w:proofErr w:type="gramEnd"/>
            <w:r>
              <w:rPr>
                <w:color w:val="000000"/>
                <w:sz w:val="28"/>
                <w:szCs w:val="28"/>
              </w:rPr>
              <w:t>-е 907 Совмина)</w:t>
            </w:r>
          </w:p>
          <w:p w:rsidR="001A0848" w:rsidRDefault="001A0848" w:rsidP="00956D77">
            <w:pPr>
              <w:pStyle w:val="table10"/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</w:p>
          <w:p w:rsidR="001A0848" w:rsidRDefault="001A0848" w:rsidP="00956D77">
            <w:pPr>
              <w:pStyle w:val="table10"/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ins w:id="7" w:author="Unknown" w:date="2016-12-31T00:00:00Z">
              <w:r w:rsidRPr="005D6BF8">
                <w:rPr>
                  <w:color w:val="000000"/>
                  <w:sz w:val="28"/>
                  <w:szCs w:val="28"/>
                </w:rPr>
                <w:t>выписка из бизнес-плана инвестиционного проекта с указанием срока окупаемости этого инвестиционного проекта и объема древесины, необходимого для реализации инвестиционного проекта</w:t>
              </w:r>
              <w:r w:rsidRPr="005D6BF8">
                <w:rPr>
                  <w:color w:val="000000"/>
                  <w:sz w:val="28"/>
                  <w:szCs w:val="28"/>
                </w:rPr>
                <w:br/>
              </w:r>
              <w:r w:rsidRPr="005D6BF8">
                <w:rPr>
                  <w:color w:val="000000"/>
                  <w:sz w:val="28"/>
                  <w:szCs w:val="28"/>
                </w:rPr>
                <w:br/>
                <w:t>документ, подтверждающий предварительное согласование предоставления в аренду участка лесного фонда с юридическим лицом, ведущим лесное хозяйство, в ведении которого находится испрашиваемый для предоставления в аренду участок лесного фонда</w:t>
              </w:r>
            </w:ins>
          </w:p>
          <w:p w:rsidR="001A0848" w:rsidRPr="005D6BF8" w:rsidRDefault="001A0848" w:rsidP="00956D77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1A0848" w:rsidTr="00956D77">
        <w:tc>
          <w:tcPr>
            <w:tcW w:w="2670" w:type="dxa"/>
            <w:tcMar>
              <w:left w:w="0" w:type="dxa"/>
              <w:right w:w="0" w:type="dxa"/>
            </w:tcMar>
          </w:tcPr>
          <w:p w:rsidR="001A0848" w:rsidRPr="00B64EF2" w:rsidRDefault="001A0848" w:rsidP="00956D77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B64EF2">
              <w:rPr>
                <w:b/>
                <w:bCs/>
                <w:sz w:val="26"/>
                <w:szCs w:val="26"/>
              </w:rPr>
              <w:t>Документы и (или) сведения, запрашиваемые государственным органом</w:t>
            </w:r>
          </w:p>
        </w:tc>
        <w:tc>
          <w:tcPr>
            <w:tcW w:w="8490" w:type="dxa"/>
            <w:gridSpan w:val="2"/>
            <w:tcMar>
              <w:left w:w="0" w:type="dxa"/>
              <w:right w:w="0" w:type="dxa"/>
            </w:tcMar>
          </w:tcPr>
          <w:p w:rsidR="001A0848" w:rsidRPr="00C20061" w:rsidRDefault="001A0848" w:rsidP="00956D77">
            <w:pPr>
              <w:spacing w:line="280" w:lineRule="exact"/>
              <w:jc w:val="both"/>
              <w:rPr>
                <w:sz w:val="30"/>
                <w:szCs w:val="30"/>
              </w:rPr>
            </w:pPr>
            <w:r w:rsidRPr="00C20061">
              <w:rPr>
                <w:sz w:val="30"/>
                <w:szCs w:val="30"/>
              </w:rPr>
              <w:t>заключение о подтверждении сведений о наличии обстоятельств, при которых объекты растительного мира препятствуют осуществляемой в соответствии с законодательством Республики Беларусь эксплуатации зданий, сооружений и иных объектов, а также использованию земельных участков по целевому назначению</w:t>
            </w:r>
          </w:p>
          <w:p w:rsidR="001A0848" w:rsidRPr="00C20061" w:rsidRDefault="001A0848" w:rsidP="00956D77">
            <w:pPr>
              <w:spacing w:line="280" w:lineRule="exact"/>
              <w:jc w:val="both"/>
              <w:rPr>
                <w:sz w:val="30"/>
                <w:szCs w:val="30"/>
              </w:rPr>
            </w:pPr>
          </w:p>
          <w:p w:rsidR="001A0848" w:rsidRPr="005B5030" w:rsidRDefault="001A0848" w:rsidP="00956D77">
            <w:pPr>
              <w:spacing w:line="280" w:lineRule="exact"/>
              <w:jc w:val="both"/>
              <w:rPr>
                <w:sz w:val="30"/>
                <w:szCs w:val="30"/>
              </w:rPr>
            </w:pPr>
            <w:r w:rsidRPr="00C20061">
              <w:rPr>
                <w:sz w:val="30"/>
                <w:szCs w:val="30"/>
              </w:rPr>
              <w:t>заключение о подтверждении факта нахождения объектов растительного мира в ненадлежащем, в том числе аварийном, состоянии</w:t>
            </w:r>
          </w:p>
        </w:tc>
      </w:tr>
      <w:tr w:rsidR="001A0848" w:rsidTr="00956D77">
        <w:tc>
          <w:tcPr>
            <w:tcW w:w="2670" w:type="dxa"/>
            <w:tcMar>
              <w:left w:w="0" w:type="dxa"/>
              <w:right w:w="0" w:type="dxa"/>
            </w:tcMar>
          </w:tcPr>
          <w:p w:rsidR="001A0848" w:rsidRPr="00B64EF2" w:rsidRDefault="001A0848" w:rsidP="00956D77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B64EF2">
              <w:rPr>
                <w:b/>
                <w:bCs/>
                <w:sz w:val="26"/>
                <w:szCs w:val="26"/>
              </w:rPr>
              <w:t>Размер платы, взимаемой при осуществлении административной процедуры</w:t>
            </w:r>
          </w:p>
        </w:tc>
        <w:tc>
          <w:tcPr>
            <w:tcW w:w="8490" w:type="dxa"/>
            <w:gridSpan w:val="2"/>
            <w:tcMar>
              <w:left w:w="0" w:type="dxa"/>
              <w:right w:w="0" w:type="dxa"/>
            </w:tcMar>
          </w:tcPr>
          <w:p w:rsidR="001A0848" w:rsidRDefault="001A0848" w:rsidP="00956D77">
            <w:pPr>
              <w:spacing w:line="28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бесплатно </w:t>
            </w:r>
          </w:p>
        </w:tc>
      </w:tr>
      <w:tr w:rsidR="001A0848" w:rsidTr="00956D77">
        <w:tc>
          <w:tcPr>
            <w:tcW w:w="2670" w:type="dxa"/>
            <w:tcMar>
              <w:left w:w="0" w:type="dxa"/>
              <w:right w:w="0" w:type="dxa"/>
            </w:tcMar>
          </w:tcPr>
          <w:p w:rsidR="001A0848" w:rsidRPr="00B64EF2" w:rsidRDefault="001A0848" w:rsidP="00956D77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B64EF2">
              <w:rPr>
                <w:b/>
                <w:bCs/>
                <w:sz w:val="26"/>
                <w:szCs w:val="26"/>
              </w:rPr>
              <w:t>Максимальный срок осуществления административной процедуры</w:t>
            </w:r>
          </w:p>
        </w:tc>
        <w:tc>
          <w:tcPr>
            <w:tcW w:w="8490" w:type="dxa"/>
            <w:gridSpan w:val="2"/>
            <w:tcMar>
              <w:left w:w="0" w:type="dxa"/>
              <w:right w:w="0" w:type="dxa"/>
            </w:tcMar>
          </w:tcPr>
          <w:p w:rsidR="001A0848" w:rsidRDefault="001A0848" w:rsidP="00956D77">
            <w:pPr>
              <w:spacing w:line="28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30 дней </w:t>
            </w:r>
          </w:p>
        </w:tc>
      </w:tr>
      <w:tr w:rsidR="001A0848" w:rsidTr="00956D77">
        <w:tc>
          <w:tcPr>
            <w:tcW w:w="2670" w:type="dxa"/>
            <w:tcMar>
              <w:left w:w="0" w:type="dxa"/>
              <w:right w:w="0" w:type="dxa"/>
            </w:tcMar>
          </w:tcPr>
          <w:p w:rsidR="001A0848" w:rsidRPr="005B5030" w:rsidRDefault="001A0848" w:rsidP="00956D77">
            <w:pPr>
              <w:spacing w:line="220" w:lineRule="exact"/>
              <w:rPr>
                <w:b/>
                <w:bCs/>
                <w:sz w:val="24"/>
                <w:szCs w:val="24"/>
              </w:rPr>
            </w:pPr>
            <w:r w:rsidRPr="005B5030">
              <w:rPr>
                <w:b/>
                <w:bCs/>
                <w:sz w:val="24"/>
                <w:szCs w:val="24"/>
              </w:rPr>
              <w:t>Срок действия справки, другого документа (решения), выдаваемых (принимаемого) при осуществлении административной процедуры</w:t>
            </w:r>
          </w:p>
        </w:tc>
        <w:tc>
          <w:tcPr>
            <w:tcW w:w="8490" w:type="dxa"/>
            <w:gridSpan w:val="2"/>
            <w:tcMar>
              <w:left w:w="0" w:type="dxa"/>
              <w:right w:w="0" w:type="dxa"/>
            </w:tcMar>
          </w:tcPr>
          <w:p w:rsidR="001A0848" w:rsidRDefault="001A0848" w:rsidP="00956D77">
            <w:pPr>
              <w:spacing w:line="28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До 15 лет</w:t>
            </w:r>
          </w:p>
        </w:tc>
      </w:tr>
    </w:tbl>
    <w:p w:rsidR="001A0848" w:rsidRDefault="001A0848" w:rsidP="001A0848">
      <w:pPr>
        <w:jc w:val="both"/>
        <w:rPr>
          <w:sz w:val="30"/>
          <w:szCs w:val="30"/>
        </w:rPr>
      </w:pPr>
    </w:p>
    <w:p w:rsidR="000E410B" w:rsidRDefault="000E410B"/>
    <w:sectPr w:rsidR="000E410B" w:rsidSect="005B5030">
      <w:pgSz w:w="11906" w:h="16838"/>
      <w:pgMar w:top="360" w:right="206" w:bottom="18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848"/>
    <w:rsid w:val="000E410B"/>
    <w:rsid w:val="001A0848"/>
    <w:rsid w:val="00C14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3AAA28-9108-4474-AAD6-AD6FB5A08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848"/>
    <w:pPr>
      <w:spacing w:after="0" w:line="240" w:lineRule="auto"/>
    </w:pPr>
    <w:rPr>
      <w:rFonts w:ascii="Times New Roman" w:eastAsia="Times New Roman" w:hAnsi="Times New Roman" w:cs="Times New Roman"/>
      <w:color w:val="00000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uiPriority w:val="99"/>
    <w:rsid w:val="001A0848"/>
    <w:pPr>
      <w:autoSpaceDE w:val="0"/>
      <w:autoSpaceDN w:val="0"/>
      <w:adjustRightInd w:val="0"/>
    </w:pPr>
    <w:rPr>
      <w:rFonts w:ascii="Arial" w:hAnsi="Arial" w:cs="Arial"/>
      <w:color w:val="auto"/>
      <w:sz w:val="20"/>
      <w:szCs w:val="20"/>
      <w:lang w:val="en-ZA" w:eastAsia="en-ZA"/>
    </w:rPr>
  </w:style>
  <w:style w:type="paragraph" w:customStyle="1" w:styleId="table10">
    <w:name w:val="table10"/>
    <w:basedOn w:val="a"/>
    <w:link w:val="table100"/>
    <w:uiPriority w:val="99"/>
    <w:rsid w:val="001A0848"/>
    <w:rPr>
      <w:color w:val="auto"/>
      <w:sz w:val="20"/>
      <w:szCs w:val="20"/>
    </w:rPr>
  </w:style>
  <w:style w:type="character" w:customStyle="1" w:styleId="table100">
    <w:name w:val="table10 Знак"/>
    <w:basedOn w:val="a0"/>
    <w:link w:val="table10"/>
    <w:uiPriority w:val="99"/>
    <w:locked/>
    <w:rsid w:val="001A084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4">
    <w:name w:val="Hyperlink"/>
    <w:basedOn w:val="a0"/>
    <w:uiPriority w:val="99"/>
    <w:semiHidden/>
    <w:unhideWhenUsed/>
    <w:rsid w:val="001A0848"/>
    <w:rPr>
      <w:color w:val="0038C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740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2020-06-24T06:43:00Z</dcterms:created>
  <dcterms:modified xsi:type="dcterms:W3CDTF">2020-06-24T09:04:00Z</dcterms:modified>
</cp:coreProperties>
</file>