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30"/>
        <w:gridCol w:w="8460"/>
      </w:tblGrid>
      <w:tr w:rsidR="00B5074B" w:rsidTr="00F950BE">
        <w:tc>
          <w:tcPr>
            <w:tcW w:w="11160" w:type="dxa"/>
            <w:gridSpan w:val="3"/>
          </w:tcPr>
          <w:p w:rsidR="00B5074B" w:rsidRPr="006622FA" w:rsidRDefault="00B5074B" w:rsidP="00F950BE">
            <w:pPr>
              <w:jc w:val="center"/>
              <w:rPr>
                <w:b/>
                <w:bCs/>
                <w:sz w:val="30"/>
                <w:szCs w:val="30"/>
              </w:rPr>
            </w:pPr>
            <w:r w:rsidRPr="006622FA">
              <w:rPr>
                <w:b/>
                <w:bCs/>
                <w:sz w:val="30"/>
                <w:szCs w:val="30"/>
              </w:rPr>
              <w:t>Административная процедура №</w:t>
            </w:r>
            <w:r>
              <w:rPr>
                <w:b/>
                <w:bCs/>
                <w:sz w:val="30"/>
                <w:szCs w:val="30"/>
              </w:rPr>
              <w:t>6.51</w:t>
            </w:r>
          </w:p>
          <w:p w:rsidR="00B5074B" w:rsidRPr="00587E7F" w:rsidRDefault="00B5074B" w:rsidP="00F950BE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587E7F">
              <w:rPr>
                <w:b/>
                <w:bCs/>
                <w:sz w:val="28"/>
                <w:szCs w:val="28"/>
              </w:rPr>
              <w:t>«</w:t>
            </w:r>
            <w:ins w:id="0" w:author="Unknown" w:date="2013-08-08T00:00:00Z">
              <w:r w:rsidRPr="00587E7F">
                <w:rPr>
                  <w:b/>
                  <w:sz w:val="28"/>
                  <w:szCs w:val="28"/>
                </w:rPr>
                <w:t>Предоставление геологического отвода</w:t>
              </w:r>
            </w:ins>
            <w:r w:rsidRPr="00587E7F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B5074B" w:rsidTr="00F950BE">
        <w:tc>
          <w:tcPr>
            <w:tcW w:w="2700" w:type="dxa"/>
            <w:gridSpan w:val="2"/>
          </w:tcPr>
          <w:p w:rsidR="00B5074B" w:rsidRPr="00FC3E7D" w:rsidRDefault="00B5074B" w:rsidP="00F950B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FC3E7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</w:tc>
        <w:tc>
          <w:tcPr>
            <w:tcW w:w="8460" w:type="dxa"/>
          </w:tcPr>
          <w:p w:rsidR="009F7F88" w:rsidRDefault="009F7F88" w:rsidP="009F7F8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9F7F88" w:rsidRDefault="009F7F88" w:rsidP="009F7F88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9F7F88" w:rsidRDefault="009F7F88" w:rsidP="009F7F8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9F7F88" w:rsidRDefault="009F7F88" w:rsidP="009F7F8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9F7F88" w:rsidRDefault="009F7F88" w:rsidP="009F7F8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9F7F88" w:rsidRDefault="009F7F88" w:rsidP="009F7F8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B5074B" w:rsidRDefault="009F7F88" w:rsidP="009F7F8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1" w:name="_GoBack"/>
            <w:bookmarkEnd w:id="1"/>
          </w:p>
        </w:tc>
      </w:tr>
      <w:tr w:rsidR="00B5074B" w:rsidTr="00F950BE">
        <w:trPr>
          <w:trHeight w:val="1413"/>
        </w:trPr>
        <w:tc>
          <w:tcPr>
            <w:tcW w:w="2670" w:type="dxa"/>
            <w:tcMar>
              <w:left w:w="0" w:type="dxa"/>
              <w:right w:w="0" w:type="dxa"/>
            </w:tcMar>
          </w:tcPr>
          <w:p w:rsidR="00B5074B" w:rsidRDefault="00B5074B" w:rsidP="00F950B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B5074B" w:rsidRPr="00B64EF2" w:rsidRDefault="00B5074B" w:rsidP="00F950B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B5074B" w:rsidRPr="00B11F22" w:rsidRDefault="00B5074B" w:rsidP="00F950BE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 w:rsidRPr="00B11F22">
              <w:rPr>
                <w:sz w:val="30"/>
                <w:szCs w:val="30"/>
              </w:rPr>
              <w:t xml:space="preserve">заявление </w:t>
            </w:r>
          </w:p>
          <w:p w:rsidR="00B5074B" w:rsidRPr="00B11F22" w:rsidRDefault="00B5074B" w:rsidP="00F950BE">
            <w:pPr>
              <w:pStyle w:val="table10"/>
              <w:spacing w:line="240" w:lineRule="exact"/>
              <w:ind w:firstLine="708"/>
              <w:jc w:val="both"/>
              <w:rPr>
                <w:sz w:val="30"/>
                <w:szCs w:val="30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3"/>
              <w:gridCol w:w="3667"/>
            </w:tblGrid>
            <w:tr w:rsidR="00B5074B" w:rsidRPr="00B5074B" w:rsidTr="00F950BE">
              <w:trPr>
                <w:trHeight w:val="240"/>
              </w:trPr>
              <w:tc>
                <w:tcPr>
                  <w:tcW w:w="81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B5074B" w:rsidRPr="00587E7F" w:rsidRDefault="00B5074B" w:rsidP="00F950BE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  <w:ins w:id="2" w:author="Unknown" w:date="2013-08-08T00:00:00Z">
                    <w:r w:rsidRPr="00587E7F">
                      <w:rPr>
                        <w:sz w:val="28"/>
                        <w:szCs w:val="28"/>
                        <w:lang w:eastAsia="en-US"/>
                      </w:rPr>
                      <w:t>документ, подтверждающий госуда</w:t>
                    </w:r>
                  </w:ins>
                  <w:r>
                    <w:rPr>
                      <w:sz w:val="28"/>
                      <w:szCs w:val="28"/>
                      <w:lang w:eastAsia="en-US"/>
                    </w:rPr>
                    <w:t>р</w:t>
                  </w:r>
                  <w:ins w:id="3" w:author="Unknown" w:date="2013-08-08T00:00:00Z">
                    <w:r w:rsidRPr="00587E7F">
                      <w:rPr>
                        <w:sz w:val="28"/>
                        <w:szCs w:val="28"/>
                        <w:lang w:eastAsia="en-US"/>
                      </w:rPr>
                      <w:t>ственную регистрацию юридического лица или индивидуального предпринимателя</w:t>
                    </w:r>
                    <w:r w:rsidRPr="00587E7F">
                      <w:rPr>
                        <w:sz w:val="28"/>
                        <w:szCs w:val="28"/>
                        <w:lang w:eastAsia="en-US"/>
                      </w:rPr>
                      <w:br/>
                    </w:r>
                    <w:r w:rsidRPr="00587E7F">
                      <w:rPr>
                        <w:sz w:val="28"/>
                        <w:szCs w:val="28"/>
                        <w:lang w:eastAsia="en-US"/>
                      </w:rPr>
                      <w:br/>
                      <w:t>топографический план (карта) или копия плана земельного участка, в границах которого располагается испрашиваемый участок недр, и геологические разрезы, на которых должны быть нанесены границы испрашиваемого геологического отвода</w:t>
                    </w:r>
                    <w:r w:rsidRPr="00587E7F">
                      <w:rPr>
                        <w:sz w:val="28"/>
                        <w:szCs w:val="28"/>
                        <w:lang w:eastAsia="en-US"/>
                      </w:rPr>
                      <w:br/>
                    </w:r>
                    <w:r w:rsidRPr="00587E7F">
                      <w:rPr>
                        <w:sz w:val="28"/>
                        <w:szCs w:val="28"/>
                        <w:lang w:eastAsia="en-US"/>
                      </w:rPr>
                      <w:br/>
                      <w:t>перечень планируемых работ по геологическому изучению недр</w:t>
                    </w:r>
                  </w:ins>
                </w:p>
                <w:p w:rsidR="00B5074B" w:rsidRPr="00587E7F" w:rsidRDefault="00B5074B" w:rsidP="00F950BE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  <w:r w:rsidRPr="00587E7F">
                    <w:rPr>
                      <w:sz w:val="28"/>
                      <w:szCs w:val="28"/>
                      <w:lang w:val="en-US" w:eastAsia="en-US"/>
                    </w:rPr>
                    <w:t> </w:t>
                  </w:r>
                </w:p>
                <w:p w:rsidR="00B5074B" w:rsidRPr="00587E7F" w:rsidRDefault="00B5074B" w:rsidP="00F950BE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  <w:ins w:id="4" w:author="Unknown" w:date="2013-08-08T00:00:00Z">
                    <w:r w:rsidRPr="00587E7F">
                      <w:rPr>
                        <w:sz w:val="28"/>
                        <w:szCs w:val="28"/>
                        <w:lang w:eastAsia="en-US"/>
                      </w:rPr>
                      <w:t>копия концессионного договора, зарегистрированного в государственном реестре концессионных договоров, или копия инвестиционного договора, зарегистрированного в Государственном реестре инвестиционных договоров с Республикой Беларусь, если решение о предоставлении геологического отвода принимается в связи с заключением таких договоров</w:t>
                    </w:r>
                  </w:ins>
                </w:p>
              </w:tc>
              <w:tc>
                <w:tcPr>
                  <w:tcW w:w="62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B5074B" w:rsidRPr="00B5074B" w:rsidRDefault="00B5074B" w:rsidP="00F950BE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5074B" w:rsidRDefault="00B5074B" w:rsidP="00F950BE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</w:p>
        </w:tc>
      </w:tr>
      <w:tr w:rsidR="00B5074B" w:rsidTr="00F950BE">
        <w:tc>
          <w:tcPr>
            <w:tcW w:w="2670" w:type="dxa"/>
            <w:tcMar>
              <w:left w:w="0" w:type="dxa"/>
              <w:right w:w="0" w:type="dxa"/>
            </w:tcMar>
          </w:tcPr>
          <w:p w:rsidR="00B5074B" w:rsidRPr="00B64EF2" w:rsidRDefault="00B5074B" w:rsidP="00F950B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Документы и (или) сведения, запрашиваемые государственным органом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B5074B" w:rsidRPr="005B5030" w:rsidRDefault="00B5074B" w:rsidP="00F950BE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</w:tc>
      </w:tr>
      <w:tr w:rsidR="00B5074B" w:rsidTr="00F950BE">
        <w:tc>
          <w:tcPr>
            <w:tcW w:w="2670" w:type="dxa"/>
            <w:tcMar>
              <w:left w:w="0" w:type="dxa"/>
              <w:right w:w="0" w:type="dxa"/>
            </w:tcMar>
          </w:tcPr>
          <w:p w:rsidR="00B5074B" w:rsidRPr="00B64EF2" w:rsidRDefault="00B5074B" w:rsidP="00F950B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lastRenderedPageBreak/>
              <w:t>Размер платы, взимаемой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B5074B" w:rsidRDefault="00B5074B" w:rsidP="00F950BE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бесплатно </w:t>
            </w:r>
          </w:p>
        </w:tc>
      </w:tr>
      <w:tr w:rsidR="00B5074B" w:rsidTr="00F950BE">
        <w:tc>
          <w:tcPr>
            <w:tcW w:w="2670" w:type="dxa"/>
            <w:tcMar>
              <w:left w:w="0" w:type="dxa"/>
              <w:right w:w="0" w:type="dxa"/>
            </w:tcMar>
          </w:tcPr>
          <w:p w:rsidR="00B5074B" w:rsidRPr="00B64EF2" w:rsidRDefault="00B5074B" w:rsidP="00F950B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B5074B" w:rsidRDefault="00B5074B" w:rsidP="00F950BE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35 рабочих дней </w:t>
            </w:r>
          </w:p>
        </w:tc>
      </w:tr>
      <w:tr w:rsidR="00B5074B" w:rsidTr="00F950BE">
        <w:tc>
          <w:tcPr>
            <w:tcW w:w="2670" w:type="dxa"/>
            <w:tcMar>
              <w:left w:w="0" w:type="dxa"/>
              <w:right w:w="0" w:type="dxa"/>
            </w:tcMar>
          </w:tcPr>
          <w:p w:rsidR="00B5074B" w:rsidRPr="005B5030" w:rsidRDefault="00B5074B" w:rsidP="00F950BE">
            <w:pPr>
              <w:spacing w:line="220" w:lineRule="exact"/>
              <w:rPr>
                <w:b/>
                <w:bCs/>
                <w:sz w:val="24"/>
                <w:szCs w:val="24"/>
              </w:rPr>
            </w:pPr>
            <w:r w:rsidRPr="005B5030">
              <w:rPr>
                <w:b/>
                <w:bCs/>
                <w:sz w:val="24"/>
                <w:szCs w:val="24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B5074B" w:rsidRDefault="00B5074B" w:rsidP="00F950BE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 5 лет</w:t>
            </w:r>
          </w:p>
        </w:tc>
      </w:tr>
    </w:tbl>
    <w:p w:rsidR="007366CB" w:rsidRDefault="007366CB"/>
    <w:sectPr w:rsidR="007366CB" w:rsidSect="00B5074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74B"/>
    <w:rsid w:val="007366CB"/>
    <w:rsid w:val="009F7F88"/>
    <w:rsid w:val="00B5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E024E-0BAD-4776-8191-6C343016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4B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B5074B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paragraph" w:customStyle="1" w:styleId="table10">
    <w:name w:val="table10"/>
    <w:basedOn w:val="a"/>
    <w:link w:val="table100"/>
    <w:rsid w:val="00B5074B"/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B5074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9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>diakov.net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2020-06-24T06:45:00Z</dcterms:created>
  <dcterms:modified xsi:type="dcterms:W3CDTF">2020-06-24T09:05:00Z</dcterms:modified>
</cp:coreProperties>
</file>