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0"/>
        <w:gridCol w:w="30"/>
        <w:gridCol w:w="8460"/>
      </w:tblGrid>
      <w:tr w:rsidR="00DE6DAB" w:rsidTr="00AD5536">
        <w:tc>
          <w:tcPr>
            <w:tcW w:w="11160" w:type="dxa"/>
            <w:gridSpan w:val="3"/>
          </w:tcPr>
          <w:p w:rsidR="00DE6DAB" w:rsidRPr="006622FA" w:rsidRDefault="00DE6DAB" w:rsidP="00AD5536">
            <w:pPr>
              <w:jc w:val="center"/>
              <w:rPr>
                <w:b/>
                <w:bCs/>
                <w:sz w:val="30"/>
                <w:szCs w:val="30"/>
              </w:rPr>
            </w:pPr>
            <w:r w:rsidRPr="006622FA">
              <w:rPr>
                <w:b/>
                <w:bCs/>
                <w:sz w:val="30"/>
                <w:szCs w:val="30"/>
              </w:rPr>
              <w:t>Административная процедура №</w:t>
            </w:r>
            <w:r>
              <w:rPr>
                <w:b/>
                <w:bCs/>
                <w:sz w:val="30"/>
                <w:szCs w:val="30"/>
              </w:rPr>
              <w:t>6.52</w:t>
            </w:r>
          </w:p>
          <w:p w:rsidR="00DE6DAB" w:rsidRPr="0093218C" w:rsidRDefault="00DE6DAB" w:rsidP="00AD5536">
            <w:pPr>
              <w:spacing w:before="100" w:after="100"/>
              <w:jc w:val="center"/>
              <w:rPr>
                <w:b/>
                <w:bCs/>
                <w:sz w:val="28"/>
                <w:szCs w:val="28"/>
              </w:rPr>
            </w:pPr>
            <w:r w:rsidRPr="006622FA">
              <w:rPr>
                <w:b/>
                <w:bCs/>
                <w:sz w:val="30"/>
                <w:szCs w:val="30"/>
              </w:rPr>
              <w:t>«</w:t>
            </w:r>
            <w:r>
              <w:rPr>
                <w:b/>
                <w:bCs/>
                <w:sz w:val="30"/>
                <w:szCs w:val="30"/>
              </w:rPr>
              <w:t>Предоставление горного отвода</w:t>
            </w:r>
            <w:r w:rsidRPr="006622FA">
              <w:rPr>
                <w:b/>
                <w:bCs/>
                <w:sz w:val="30"/>
                <w:szCs w:val="30"/>
              </w:rPr>
              <w:t>»</w:t>
            </w:r>
          </w:p>
        </w:tc>
      </w:tr>
      <w:tr w:rsidR="00DE6DAB" w:rsidTr="00AD5536">
        <w:tc>
          <w:tcPr>
            <w:tcW w:w="2700" w:type="dxa"/>
            <w:gridSpan w:val="2"/>
          </w:tcPr>
          <w:p w:rsidR="00DE6DAB" w:rsidRPr="00FC3E7D" w:rsidRDefault="00DE6DAB" w:rsidP="00AD5536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FC3E7D">
              <w:rPr>
                <w:b/>
                <w:bCs/>
                <w:sz w:val="26"/>
                <w:szCs w:val="26"/>
              </w:rPr>
              <w:t>Наименование структурного подразделени</w:t>
            </w:r>
            <w:r>
              <w:rPr>
                <w:b/>
                <w:bCs/>
                <w:sz w:val="26"/>
                <w:szCs w:val="26"/>
              </w:rPr>
              <w:t>я</w:t>
            </w:r>
            <w:r w:rsidRPr="00FC3E7D">
              <w:rPr>
                <w:b/>
                <w:bCs/>
                <w:sz w:val="26"/>
                <w:szCs w:val="26"/>
              </w:rPr>
              <w:t>, выполняющего административную процедуру</w:t>
            </w:r>
          </w:p>
        </w:tc>
        <w:tc>
          <w:tcPr>
            <w:tcW w:w="8460" w:type="dxa"/>
          </w:tcPr>
          <w:p w:rsidR="00FD719F" w:rsidRDefault="00FD719F" w:rsidP="00FD719F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  <w:p w:rsidR="00FD719F" w:rsidRDefault="00FD719F" w:rsidP="00FD719F">
            <w:pPr>
              <w:spacing w:line="280" w:lineRule="exact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 xml:space="preserve"> 2, каб.101, тел. 57331, 142</w:t>
            </w:r>
          </w:p>
          <w:p w:rsidR="00FD719F" w:rsidRDefault="00FD719F" w:rsidP="00FD719F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управления обеспечения функций службы «одно окно»</w:t>
            </w:r>
          </w:p>
          <w:p w:rsidR="00FD719F" w:rsidRDefault="00FD719F" w:rsidP="00FD719F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Литвин Тамара </w:t>
            </w:r>
            <w:proofErr w:type="gramStart"/>
            <w:r>
              <w:rPr>
                <w:sz w:val="28"/>
                <w:szCs w:val="28"/>
              </w:rPr>
              <w:t xml:space="preserve">Георгиевна,   </w:t>
            </w:r>
            <w:proofErr w:type="gramEnd"/>
            <w:r>
              <w:rPr>
                <w:sz w:val="28"/>
                <w:szCs w:val="28"/>
              </w:rPr>
              <w:t xml:space="preserve"> Яблонская Вероника Леонидовна </w:t>
            </w:r>
          </w:p>
          <w:p w:rsidR="00FD719F" w:rsidRDefault="00FD719F" w:rsidP="00FD719F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приема: пн., </w:t>
            </w:r>
            <w:proofErr w:type="spellStart"/>
            <w:r>
              <w:rPr>
                <w:sz w:val="24"/>
                <w:szCs w:val="24"/>
              </w:rPr>
              <w:t>вт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чт</w:t>
            </w:r>
            <w:proofErr w:type="spellEnd"/>
            <w:r>
              <w:rPr>
                <w:sz w:val="24"/>
                <w:szCs w:val="24"/>
              </w:rPr>
              <w:t>, пт. с 8.00 до 13.00, с 14.00 до 17.00</w:t>
            </w:r>
          </w:p>
          <w:p w:rsidR="00FD719F" w:rsidRDefault="00FD719F" w:rsidP="00FD719F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с 8.00 до 13.00, с 14.00 до 20.00,</w:t>
            </w:r>
          </w:p>
          <w:p w:rsidR="00DE6DAB" w:rsidRDefault="00FD719F" w:rsidP="00FD719F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каждая четвертая суббота месяца с 9.00 до 13.00</w:t>
            </w:r>
            <w:bookmarkStart w:id="0" w:name="_GoBack"/>
            <w:bookmarkEnd w:id="0"/>
          </w:p>
        </w:tc>
      </w:tr>
      <w:tr w:rsidR="00DE6DAB" w:rsidTr="00AD5536">
        <w:trPr>
          <w:trHeight w:val="1413"/>
        </w:trPr>
        <w:tc>
          <w:tcPr>
            <w:tcW w:w="2670" w:type="dxa"/>
            <w:tcMar>
              <w:left w:w="0" w:type="dxa"/>
              <w:right w:w="0" w:type="dxa"/>
            </w:tcMar>
          </w:tcPr>
          <w:p w:rsidR="00DE6DAB" w:rsidRDefault="00DE6DAB" w:rsidP="00AD5536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Документы и (или) сведения, представляемые юридическим лицом и индивидуальным предпринимателем для осуществления административной процедуры</w:t>
            </w:r>
          </w:p>
          <w:p w:rsidR="00DE6DAB" w:rsidRPr="00B64EF2" w:rsidRDefault="00DE6DAB" w:rsidP="00AD5536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490" w:type="dxa"/>
            <w:gridSpan w:val="2"/>
            <w:tcMar>
              <w:left w:w="0" w:type="dxa"/>
              <w:right w:w="0" w:type="dxa"/>
            </w:tcMar>
          </w:tcPr>
          <w:p w:rsidR="00DE6DAB" w:rsidRPr="00B11F22" w:rsidRDefault="00DE6DAB" w:rsidP="00AD5536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 w:rsidRPr="00B11F22">
              <w:rPr>
                <w:sz w:val="30"/>
                <w:szCs w:val="30"/>
              </w:rPr>
              <w:t xml:space="preserve">заявление </w:t>
            </w:r>
          </w:p>
          <w:p w:rsidR="00DE6DAB" w:rsidRPr="000976CB" w:rsidRDefault="00DE6DAB" w:rsidP="00AD5536">
            <w:pPr>
              <w:pStyle w:val="table10"/>
              <w:spacing w:before="120"/>
              <w:rPr>
                <w:sz w:val="28"/>
                <w:szCs w:val="28"/>
                <w:lang w:eastAsia="en-US"/>
              </w:rPr>
            </w:pPr>
            <w:ins w:id="1" w:author="Unknown" w:date="2013-08-08T00:00:00Z">
              <w:r w:rsidRPr="000976CB">
                <w:rPr>
                  <w:color w:val="000000"/>
                  <w:sz w:val="28"/>
                  <w:szCs w:val="28"/>
                </w:rPr>
                <w:t>копия документа, подтверждающего государственную регистрацию юридического лица или индивидуального предпринимателя</w:t>
              </w:r>
              <w:r w:rsidRPr="000976CB">
                <w:rPr>
                  <w:color w:val="000000"/>
                  <w:sz w:val="28"/>
                  <w:szCs w:val="28"/>
                </w:rPr>
                <w:br/>
              </w:r>
              <w:r w:rsidRPr="000976CB">
                <w:rPr>
                  <w:color w:val="000000"/>
                  <w:sz w:val="28"/>
                  <w:szCs w:val="28"/>
                </w:rPr>
                <w:br/>
                <w:t>проект обоснования границ горного отвода</w:t>
              </w:r>
            </w:ins>
          </w:p>
          <w:p w:rsidR="00DE6DAB" w:rsidRPr="000976CB" w:rsidRDefault="00DE6DAB" w:rsidP="00AD5536">
            <w:pPr>
              <w:pStyle w:val="table10"/>
              <w:spacing w:before="120"/>
              <w:rPr>
                <w:sz w:val="28"/>
                <w:szCs w:val="28"/>
              </w:rPr>
            </w:pPr>
            <w:ins w:id="2" w:author="Unknown" w:date="2013-08-08T00:00:00Z">
              <w:r w:rsidRPr="000976CB">
                <w:rPr>
                  <w:color w:val="000000"/>
                  <w:sz w:val="28"/>
                  <w:szCs w:val="28"/>
                </w:rPr>
                <w:t> </w:t>
              </w:r>
            </w:ins>
          </w:p>
          <w:p w:rsidR="00DE6DAB" w:rsidRPr="000976CB" w:rsidRDefault="00DE6DAB" w:rsidP="00AD5536">
            <w:pPr>
              <w:pStyle w:val="table10"/>
              <w:spacing w:line="240" w:lineRule="exact"/>
              <w:ind w:firstLine="708"/>
              <w:jc w:val="both"/>
              <w:rPr>
                <w:sz w:val="28"/>
                <w:szCs w:val="28"/>
              </w:rPr>
            </w:pPr>
            <w:ins w:id="3" w:author="Unknown" w:date="2013-08-08T00:00:00Z">
              <w:r w:rsidRPr="000976CB">
                <w:rPr>
                  <w:color w:val="000000"/>
                  <w:sz w:val="28"/>
                  <w:szCs w:val="28"/>
                </w:rPr>
                <w:t>копия концессионного договора, зарегистрированного в государственном реестре концессионных договоров, или копия инвестиционного договора, зарегистрированного в Государственном реестре инвестиционных договоров с Республикой Беларусь, если решение о предоставлении горного отвода принимается в связи с заключением таких договоров</w:t>
              </w:r>
            </w:ins>
          </w:p>
          <w:p w:rsidR="00DE6DAB" w:rsidRDefault="00DE6DAB" w:rsidP="00AD5536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</w:p>
        </w:tc>
      </w:tr>
      <w:tr w:rsidR="00DE6DAB" w:rsidTr="00AD5536">
        <w:tc>
          <w:tcPr>
            <w:tcW w:w="2670" w:type="dxa"/>
            <w:tcMar>
              <w:left w:w="0" w:type="dxa"/>
              <w:right w:w="0" w:type="dxa"/>
            </w:tcMar>
          </w:tcPr>
          <w:p w:rsidR="00DE6DAB" w:rsidRPr="00B64EF2" w:rsidRDefault="00DE6DAB" w:rsidP="00AD5536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B64EF2">
              <w:rPr>
                <w:b/>
                <w:bCs/>
                <w:sz w:val="26"/>
                <w:szCs w:val="26"/>
              </w:rPr>
              <w:t>Документы и (или) сведения, запрашиваемые государственным органом</w:t>
            </w:r>
          </w:p>
        </w:tc>
        <w:tc>
          <w:tcPr>
            <w:tcW w:w="8490" w:type="dxa"/>
            <w:gridSpan w:val="2"/>
            <w:tcMar>
              <w:left w:w="0" w:type="dxa"/>
              <w:right w:w="0" w:type="dxa"/>
            </w:tcMar>
          </w:tcPr>
          <w:p w:rsidR="00DE6DAB" w:rsidRPr="00C20061" w:rsidRDefault="00DE6DAB" w:rsidP="00AD5536">
            <w:pPr>
              <w:spacing w:line="280" w:lineRule="exact"/>
              <w:jc w:val="both"/>
              <w:rPr>
                <w:sz w:val="30"/>
                <w:szCs w:val="30"/>
              </w:rPr>
            </w:pPr>
            <w:r w:rsidRPr="00C20061">
              <w:rPr>
                <w:sz w:val="30"/>
                <w:szCs w:val="30"/>
              </w:rPr>
              <w:t>заключение о подтверждении сведений о наличии обстоятельств, при которых объекты растительного мира препятствуют осуществляемой в соответствии с законодательством Республики Беларусь эксплуатации зданий, сооружений и иных объектов, а также использованию земельных участков по целевому назначению</w:t>
            </w:r>
          </w:p>
          <w:p w:rsidR="00DE6DAB" w:rsidRPr="00C20061" w:rsidRDefault="00DE6DAB" w:rsidP="00AD5536">
            <w:pPr>
              <w:spacing w:line="280" w:lineRule="exact"/>
              <w:jc w:val="both"/>
              <w:rPr>
                <w:sz w:val="30"/>
                <w:szCs w:val="30"/>
              </w:rPr>
            </w:pPr>
          </w:p>
          <w:p w:rsidR="00DE6DAB" w:rsidRPr="005B5030" w:rsidRDefault="00DE6DAB" w:rsidP="00AD5536">
            <w:pPr>
              <w:spacing w:line="280" w:lineRule="exact"/>
              <w:jc w:val="both"/>
              <w:rPr>
                <w:sz w:val="30"/>
                <w:szCs w:val="30"/>
              </w:rPr>
            </w:pPr>
            <w:r w:rsidRPr="00C20061">
              <w:rPr>
                <w:sz w:val="30"/>
                <w:szCs w:val="30"/>
              </w:rPr>
              <w:t>заключение о подтверждении факта нахождения объектов растительного мира в ненадлежащем, в том числе аварийном, состоянии</w:t>
            </w:r>
          </w:p>
        </w:tc>
      </w:tr>
      <w:tr w:rsidR="00DE6DAB" w:rsidTr="00AD5536">
        <w:tc>
          <w:tcPr>
            <w:tcW w:w="2670" w:type="dxa"/>
            <w:tcMar>
              <w:left w:w="0" w:type="dxa"/>
              <w:right w:w="0" w:type="dxa"/>
            </w:tcMar>
          </w:tcPr>
          <w:p w:rsidR="00DE6DAB" w:rsidRPr="00B64EF2" w:rsidRDefault="00DE6DAB" w:rsidP="00AD5536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B64EF2">
              <w:rPr>
                <w:b/>
                <w:bCs/>
                <w:sz w:val="26"/>
                <w:szCs w:val="26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8490" w:type="dxa"/>
            <w:gridSpan w:val="2"/>
            <w:tcMar>
              <w:left w:w="0" w:type="dxa"/>
              <w:right w:w="0" w:type="dxa"/>
            </w:tcMar>
          </w:tcPr>
          <w:p w:rsidR="00DE6DAB" w:rsidRDefault="00DE6DAB" w:rsidP="00AD5536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бесплатно </w:t>
            </w:r>
          </w:p>
        </w:tc>
      </w:tr>
      <w:tr w:rsidR="00DE6DAB" w:rsidTr="00AD5536">
        <w:tc>
          <w:tcPr>
            <w:tcW w:w="2670" w:type="dxa"/>
            <w:tcMar>
              <w:left w:w="0" w:type="dxa"/>
              <w:right w:w="0" w:type="dxa"/>
            </w:tcMar>
          </w:tcPr>
          <w:p w:rsidR="00DE6DAB" w:rsidRPr="00B64EF2" w:rsidRDefault="00DE6DAB" w:rsidP="00AD5536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B64EF2">
              <w:rPr>
                <w:b/>
                <w:bCs/>
                <w:sz w:val="26"/>
                <w:szCs w:val="26"/>
              </w:rPr>
              <w:t>Максимальный срок осуществления административной процедуры</w:t>
            </w:r>
          </w:p>
        </w:tc>
        <w:tc>
          <w:tcPr>
            <w:tcW w:w="8490" w:type="dxa"/>
            <w:gridSpan w:val="2"/>
            <w:tcMar>
              <w:left w:w="0" w:type="dxa"/>
              <w:right w:w="0" w:type="dxa"/>
            </w:tcMar>
          </w:tcPr>
          <w:p w:rsidR="00DE6DAB" w:rsidRDefault="00DE6DAB" w:rsidP="00AD5536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30 рабочих дней </w:t>
            </w:r>
          </w:p>
        </w:tc>
      </w:tr>
      <w:tr w:rsidR="00DE6DAB" w:rsidTr="00AD5536">
        <w:tc>
          <w:tcPr>
            <w:tcW w:w="2670" w:type="dxa"/>
            <w:tcMar>
              <w:left w:w="0" w:type="dxa"/>
              <w:right w:w="0" w:type="dxa"/>
            </w:tcMar>
          </w:tcPr>
          <w:p w:rsidR="00DE6DAB" w:rsidRPr="005B5030" w:rsidRDefault="00DE6DAB" w:rsidP="00AD5536">
            <w:pPr>
              <w:spacing w:line="220" w:lineRule="exact"/>
              <w:rPr>
                <w:b/>
                <w:bCs/>
                <w:sz w:val="24"/>
                <w:szCs w:val="24"/>
              </w:rPr>
            </w:pPr>
            <w:r w:rsidRPr="005B5030">
              <w:rPr>
                <w:b/>
                <w:bCs/>
                <w:sz w:val="24"/>
                <w:szCs w:val="24"/>
              </w:rPr>
              <w:t>Срок действия справки, другого документа (решения), выдаваемых (принимаемого) при осуществлении административной процедуры</w:t>
            </w:r>
          </w:p>
        </w:tc>
        <w:tc>
          <w:tcPr>
            <w:tcW w:w="8490" w:type="dxa"/>
            <w:gridSpan w:val="2"/>
            <w:tcMar>
              <w:left w:w="0" w:type="dxa"/>
              <w:right w:w="0" w:type="dxa"/>
            </w:tcMar>
          </w:tcPr>
          <w:p w:rsidR="00DE6DAB" w:rsidRPr="000976CB" w:rsidRDefault="00DE6DAB" w:rsidP="00AD5536">
            <w:pPr>
              <w:spacing w:line="280" w:lineRule="exact"/>
              <w:jc w:val="both"/>
              <w:rPr>
                <w:sz w:val="28"/>
                <w:szCs w:val="28"/>
              </w:rPr>
            </w:pPr>
            <w:ins w:id="4" w:author="Unknown" w:date="2013-08-08T00:00:00Z">
              <w:r w:rsidRPr="000976CB">
                <w:rPr>
                  <w:sz w:val="28"/>
                  <w:szCs w:val="28"/>
                </w:rPr>
                <w:t>для добычи полезных ископаемых, использования геотермальных ресурсов недр – до 20 лет</w:t>
              </w:r>
              <w:r w:rsidRPr="000976CB">
                <w:rPr>
                  <w:sz w:val="28"/>
                  <w:szCs w:val="28"/>
                </w:rPr>
                <w:br/>
              </w:r>
              <w:r w:rsidRPr="000976CB">
                <w:rPr>
                  <w:sz w:val="28"/>
                  <w:szCs w:val="28"/>
                </w:rPr>
                <w:br/>
                <w:t>для строительства и (или) эксплуатации подземных сооружений, не связанных с добычей полезных ископаемых, – на срок, определенный проектной документацией</w:t>
              </w:r>
              <w:r w:rsidRPr="000976CB">
                <w:rPr>
                  <w:sz w:val="28"/>
                  <w:szCs w:val="28"/>
                </w:rPr>
                <w:br/>
              </w:r>
              <w:r w:rsidRPr="000976CB">
                <w:rPr>
                  <w:sz w:val="28"/>
                  <w:szCs w:val="28"/>
                </w:rPr>
                <w:br/>
                <w:t>при передаче участков недр в концессию – до 99 лет</w:t>
              </w:r>
            </w:ins>
          </w:p>
        </w:tc>
      </w:tr>
    </w:tbl>
    <w:p w:rsidR="00DE6DAB" w:rsidRDefault="00DE6DAB" w:rsidP="00DE6DAB">
      <w:pPr>
        <w:rPr>
          <w:sz w:val="26"/>
          <w:szCs w:val="26"/>
        </w:rPr>
      </w:pPr>
    </w:p>
    <w:p w:rsidR="00C0578B" w:rsidRDefault="00C0578B"/>
    <w:sectPr w:rsidR="00C0578B" w:rsidSect="005B5030">
      <w:pgSz w:w="11906" w:h="16838"/>
      <w:pgMar w:top="360" w:right="206" w:bottom="18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DAB"/>
    <w:rsid w:val="00C0578B"/>
    <w:rsid w:val="00DE6DAB"/>
    <w:rsid w:val="00FD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8CFE9F-45B9-46FA-A66B-286B43CFB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DAB"/>
    <w:pPr>
      <w:spacing w:after="0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uiPriority w:val="99"/>
    <w:rsid w:val="00DE6DAB"/>
    <w:pPr>
      <w:autoSpaceDE w:val="0"/>
      <w:autoSpaceDN w:val="0"/>
      <w:adjustRightInd w:val="0"/>
    </w:pPr>
    <w:rPr>
      <w:rFonts w:ascii="Arial" w:hAnsi="Arial" w:cs="Arial"/>
      <w:color w:val="auto"/>
      <w:sz w:val="20"/>
      <w:szCs w:val="20"/>
      <w:lang w:val="en-ZA" w:eastAsia="en-ZA"/>
    </w:rPr>
  </w:style>
  <w:style w:type="paragraph" w:customStyle="1" w:styleId="table10">
    <w:name w:val="table10"/>
    <w:basedOn w:val="a"/>
    <w:link w:val="table100"/>
    <w:rsid w:val="00DE6DAB"/>
    <w:rPr>
      <w:color w:val="auto"/>
      <w:sz w:val="20"/>
      <w:szCs w:val="20"/>
    </w:rPr>
  </w:style>
  <w:style w:type="character" w:customStyle="1" w:styleId="table100">
    <w:name w:val="table10 Знак"/>
    <w:basedOn w:val="a0"/>
    <w:link w:val="table10"/>
    <w:locked/>
    <w:rsid w:val="00DE6DAB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1869</Characters>
  <Application>Microsoft Office Word</Application>
  <DocSecurity>0</DocSecurity>
  <Lines>15</Lines>
  <Paragraphs>4</Paragraphs>
  <ScaleCrop>false</ScaleCrop>
  <Company>diakov.net</Company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2020-06-24T06:46:00Z</dcterms:created>
  <dcterms:modified xsi:type="dcterms:W3CDTF">2020-06-24T09:05:00Z</dcterms:modified>
</cp:coreProperties>
</file>