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0"/>
        <w:gridCol w:w="30"/>
        <w:gridCol w:w="8460"/>
      </w:tblGrid>
      <w:tr w:rsidR="00626367" w:rsidTr="007C1B2A">
        <w:tc>
          <w:tcPr>
            <w:tcW w:w="11160" w:type="dxa"/>
            <w:gridSpan w:val="3"/>
          </w:tcPr>
          <w:p w:rsidR="00626367" w:rsidRPr="00E911D2" w:rsidRDefault="00626367" w:rsidP="007C1B2A">
            <w:pPr>
              <w:jc w:val="center"/>
              <w:rPr>
                <w:b/>
                <w:bCs/>
                <w:sz w:val="28"/>
                <w:szCs w:val="28"/>
              </w:rPr>
            </w:pPr>
            <w:r w:rsidRPr="00E911D2">
              <w:rPr>
                <w:b/>
                <w:bCs/>
                <w:sz w:val="28"/>
                <w:szCs w:val="28"/>
              </w:rPr>
              <w:t>Административная процедура №6.56.3</w:t>
            </w:r>
          </w:p>
          <w:p w:rsidR="00626367" w:rsidRPr="00E911D2" w:rsidRDefault="00626367" w:rsidP="007C1B2A">
            <w:pPr>
              <w:spacing w:before="100" w:after="100"/>
              <w:jc w:val="center"/>
              <w:rPr>
                <w:b/>
                <w:bCs/>
                <w:sz w:val="28"/>
                <w:szCs w:val="28"/>
              </w:rPr>
            </w:pPr>
            <w:r w:rsidRPr="00E911D2">
              <w:rPr>
                <w:b/>
                <w:bCs/>
                <w:sz w:val="28"/>
                <w:szCs w:val="28"/>
              </w:rPr>
              <w:t>«</w:t>
            </w:r>
            <w:ins w:id="0" w:author="Unknown" w:date="2017-01-23T00:00:00Z">
              <w:r w:rsidRPr="00E911D2">
                <w:rPr>
                  <w:b/>
                  <w:sz w:val="28"/>
                  <w:szCs w:val="28"/>
                </w:rPr>
                <w:t xml:space="preserve">Согласование проекта консервации, </w:t>
              </w:r>
              <w:proofErr w:type="spellStart"/>
              <w:r w:rsidRPr="00E911D2">
                <w:rPr>
                  <w:b/>
                  <w:sz w:val="28"/>
                  <w:szCs w:val="28"/>
                </w:rPr>
                <w:t>расконсервации</w:t>
              </w:r>
              <w:proofErr w:type="spellEnd"/>
              <w:r w:rsidRPr="00E911D2">
                <w:rPr>
                  <w:b/>
                  <w:sz w:val="28"/>
                  <w:szCs w:val="28"/>
                </w:rPr>
                <w:t>, ликвидации, изменений в проект консервации горных предприятий, подземных сооружений, не связанных с добычей полезных ископаемых: горных предприятий, связанных с разработкой месторождений стратегических полезных ископаемых и полезных ископаемых ограниченного распространения, месторождений общераспространенных полезных ископаемых и подземных вод, подземных сооружений, не связанных с добычей полезных ископаемых (за исключением проекта ликвидации)</w:t>
              </w:r>
            </w:ins>
          </w:p>
        </w:tc>
      </w:tr>
      <w:tr w:rsidR="00626367" w:rsidTr="007C1B2A">
        <w:tc>
          <w:tcPr>
            <w:tcW w:w="2700" w:type="dxa"/>
            <w:gridSpan w:val="2"/>
          </w:tcPr>
          <w:p w:rsidR="00626367" w:rsidRPr="00FC3E7D" w:rsidRDefault="00626367" w:rsidP="007C1B2A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FC3E7D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FC3E7D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</w:tc>
        <w:tc>
          <w:tcPr>
            <w:tcW w:w="8460" w:type="dxa"/>
          </w:tcPr>
          <w:p w:rsidR="00B05BAF" w:rsidRDefault="00B05BAF" w:rsidP="00B05BAF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B05BAF" w:rsidRDefault="00B05BAF" w:rsidP="00B05BAF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B05BAF" w:rsidRDefault="00B05BAF" w:rsidP="00B05BAF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B05BAF" w:rsidRDefault="00B05BAF" w:rsidP="00B05BAF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B05BAF" w:rsidRDefault="00B05BAF" w:rsidP="00B05BAF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B05BAF" w:rsidRDefault="00B05BAF" w:rsidP="00B05BAF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626367" w:rsidRDefault="00B05BAF" w:rsidP="00B05BAF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1" w:name="_GoBack"/>
            <w:bookmarkEnd w:id="1"/>
          </w:p>
        </w:tc>
      </w:tr>
      <w:tr w:rsidR="00626367" w:rsidTr="007C1B2A">
        <w:trPr>
          <w:trHeight w:val="1413"/>
        </w:trPr>
        <w:tc>
          <w:tcPr>
            <w:tcW w:w="2670" w:type="dxa"/>
            <w:tcMar>
              <w:left w:w="0" w:type="dxa"/>
              <w:right w:w="0" w:type="dxa"/>
            </w:tcMar>
          </w:tcPr>
          <w:p w:rsidR="00626367" w:rsidRDefault="00626367" w:rsidP="007C1B2A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626367" w:rsidRPr="00B64EF2" w:rsidRDefault="00626367" w:rsidP="007C1B2A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626367" w:rsidRPr="00B11F22" w:rsidRDefault="00626367" w:rsidP="007C1B2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 w:rsidRPr="00B11F22">
              <w:rPr>
                <w:sz w:val="30"/>
                <w:szCs w:val="30"/>
              </w:rPr>
              <w:t xml:space="preserve">заявление </w:t>
            </w:r>
          </w:p>
          <w:p w:rsidR="00626367" w:rsidRPr="00B11F22" w:rsidRDefault="00626367" w:rsidP="007C1B2A">
            <w:pPr>
              <w:pStyle w:val="table10"/>
              <w:spacing w:line="240" w:lineRule="exact"/>
              <w:ind w:firstLine="708"/>
              <w:jc w:val="both"/>
              <w:rPr>
                <w:sz w:val="30"/>
                <w:szCs w:val="30"/>
              </w:rPr>
            </w:pPr>
          </w:p>
          <w:p w:rsidR="00626367" w:rsidRPr="00E911D2" w:rsidRDefault="00626367" w:rsidP="007C1B2A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ins w:id="2" w:author="Unknown" w:date="2017-01-23T00:00:00Z">
              <w:r w:rsidRPr="00E911D2">
                <w:rPr>
                  <w:color w:val="000000"/>
                  <w:sz w:val="28"/>
                  <w:szCs w:val="28"/>
                </w:rPr>
                <w:t xml:space="preserve">проект консервации (изменения в проект консервации – в случае продления срока консервации), </w:t>
              </w:r>
              <w:proofErr w:type="spellStart"/>
              <w:r w:rsidRPr="00E911D2">
                <w:rPr>
                  <w:color w:val="000000"/>
                  <w:sz w:val="28"/>
                  <w:szCs w:val="28"/>
                </w:rPr>
                <w:t>расконсервации</w:t>
              </w:r>
              <w:proofErr w:type="spellEnd"/>
              <w:r w:rsidRPr="00E911D2">
                <w:rPr>
                  <w:color w:val="000000"/>
                  <w:sz w:val="28"/>
                  <w:szCs w:val="28"/>
                </w:rPr>
                <w:t xml:space="preserve"> горных предприятий, связанных с разработкой месторождений стратегических полезных ископаемых и полезных ископаемых ограниченного распространения, месторождений общераспространенных полезных ископаемых и подземных вод, подземных сооружений, не связанных с добычей полезных ископаемых</w:t>
              </w:r>
            </w:ins>
          </w:p>
        </w:tc>
      </w:tr>
      <w:tr w:rsidR="00626367" w:rsidTr="007C1B2A">
        <w:tc>
          <w:tcPr>
            <w:tcW w:w="2670" w:type="dxa"/>
            <w:tcMar>
              <w:left w:w="0" w:type="dxa"/>
              <w:right w:w="0" w:type="dxa"/>
            </w:tcMar>
          </w:tcPr>
          <w:p w:rsidR="00626367" w:rsidRPr="00B64EF2" w:rsidRDefault="00626367" w:rsidP="007C1B2A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B64EF2">
              <w:rPr>
                <w:b/>
                <w:bCs/>
                <w:sz w:val="26"/>
                <w:szCs w:val="26"/>
              </w:rPr>
              <w:t>Документы и (или) сведения, запрашиваемые государственным органом</w:t>
            </w: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626367" w:rsidRPr="00C20061" w:rsidRDefault="00626367" w:rsidP="007C1B2A">
            <w:pPr>
              <w:spacing w:line="280" w:lineRule="exact"/>
              <w:jc w:val="both"/>
              <w:rPr>
                <w:sz w:val="30"/>
                <w:szCs w:val="30"/>
              </w:rPr>
            </w:pPr>
            <w:r w:rsidRPr="00C20061">
              <w:rPr>
                <w:sz w:val="30"/>
                <w:szCs w:val="30"/>
              </w:rPr>
              <w:t>заключение о подтверждении сведений о наличии обстоятельств, при которых объекты растительного мира препятствуют осуществляемой в соответствии с законодательством Республики Беларусь эксплуатации зданий, сооружений и иных объектов, а также использованию земельных участков по целевому назначению</w:t>
            </w:r>
          </w:p>
          <w:p w:rsidR="00626367" w:rsidRPr="00C20061" w:rsidRDefault="00626367" w:rsidP="007C1B2A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626367" w:rsidRPr="005B5030" w:rsidRDefault="00626367" w:rsidP="007C1B2A">
            <w:pPr>
              <w:spacing w:line="280" w:lineRule="exact"/>
              <w:jc w:val="both"/>
              <w:rPr>
                <w:sz w:val="30"/>
                <w:szCs w:val="30"/>
              </w:rPr>
            </w:pPr>
            <w:r w:rsidRPr="00C20061">
              <w:rPr>
                <w:sz w:val="30"/>
                <w:szCs w:val="30"/>
              </w:rPr>
              <w:t>заключение о подтверждении факта нахождения объектов растительного мира в ненадлежащем, в том числе аварийном, состоянии</w:t>
            </w:r>
          </w:p>
        </w:tc>
      </w:tr>
      <w:tr w:rsidR="00626367" w:rsidTr="007C1B2A">
        <w:tc>
          <w:tcPr>
            <w:tcW w:w="2670" w:type="dxa"/>
            <w:tcMar>
              <w:left w:w="0" w:type="dxa"/>
              <w:right w:w="0" w:type="dxa"/>
            </w:tcMar>
          </w:tcPr>
          <w:p w:rsidR="00626367" w:rsidRPr="00B64EF2" w:rsidRDefault="00626367" w:rsidP="007C1B2A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B64EF2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626367" w:rsidRDefault="00626367" w:rsidP="007C1B2A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бесплатно </w:t>
            </w:r>
          </w:p>
        </w:tc>
      </w:tr>
      <w:tr w:rsidR="00626367" w:rsidTr="007C1B2A">
        <w:tc>
          <w:tcPr>
            <w:tcW w:w="2670" w:type="dxa"/>
            <w:tcMar>
              <w:left w:w="0" w:type="dxa"/>
              <w:right w:w="0" w:type="dxa"/>
            </w:tcMar>
          </w:tcPr>
          <w:p w:rsidR="00626367" w:rsidRPr="00B64EF2" w:rsidRDefault="00626367" w:rsidP="007C1B2A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B64EF2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626367" w:rsidRDefault="00626367" w:rsidP="007C1B2A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10 дней </w:t>
            </w:r>
          </w:p>
        </w:tc>
      </w:tr>
      <w:tr w:rsidR="00626367" w:rsidTr="007C1B2A">
        <w:tc>
          <w:tcPr>
            <w:tcW w:w="2670" w:type="dxa"/>
            <w:tcMar>
              <w:left w:w="0" w:type="dxa"/>
              <w:right w:w="0" w:type="dxa"/>
            </w:tcMar>
          </w:tcPr>
          <w:p w:rsidR="00626367" w:rsidRPr="005B5030" w:rsidRDefault="00626367" w:rsidP="007C1B2A">
            <w:pPr>
              <w:spacing w:line="220" w:lineRule="exact"/>
              <w:rPr>
                <w:b/>
                <w:bCs/>
                <w:sz w:val="24"/>
                <w:szCs w:val="24"/>
              </w:rPr>
            </w:pPr>
            <w:r w:rsidRPr="005B5030">
              <w:rPr>
                <w:b/>
                <w:bCs/>
                <w:sz w:val="24"/>
                <w:szCs w:val="24"/>
              </w:rPr>
              <w:t>Срок действия справки, другого документа (решения), выдаваемых (принимаемого) при осуществлении административной процедуры</w:t>
            </w:r>
          </w:p>
        </w:tc>
        <w:tc>
          <w:tcPr>
            <w:tcW w:w="8490" w:type="dxa"/>
            <w:gridSpan w:val="2"/>
            <w:tcMar>
              <w:left w:w="0" w:type="dxa"/>
              <w:right w:w="0" w:type="dxa"/>
            </w:tcMar>
          </w:tcPr>
          <w:p w:rsidR="00626367" w:rsidRPr="00E911D2" w:rsidRDefault="00626367" w:rsidP="007C1B2A">
            <w:pPr>
              <w:spacing w:line="280" w:lineRule="exact"/>
              <w:jc w:val="both"/>
              <w:rPr>
                <w:sz w:val="28"/>
                <w:szCs w:val="28"/>
              </w:rPr>
            </w:pPr>
            <w:ins w:id="3" w:author="Unknown" w:date="2017-01-23T00:00:00Z">
              <w:r w:rsidRPr="00E911D2">
                <w:rPr>
                  <w:sz w:val="28"/>
                  <w:szCs w:val="28"/>
                </w:rPr>
                <w:t xml:space="preserve">на срок, предусмотренный проектом консервации (изменениями в проект консервации), </w:t>
              </w:r>
              <w:proofErr w:type="spellStart"/>
              <w:r w:rsidRPr="00E911D2">
                <w:rPr>
                  <w:sz w:val="28"/>
                  <w:szCs w:val="28"/>
                </w:rPr>
                <w:t>расконсервации</w:t>
              </w:r>
              <w:proofErr w:type="spellEnd"/>
              <w:r w:rsidRPr="00E911D2">
                <w:rPr>
                  <w:sz w:val="28"/>
                  <w:szCs w:val="28"/>
                </w:rPr>
                <w:t xml:space="preserve"> горных предприятий, связанных с разработкой месторождений стратегических полезных ископаемых и полезных ископаемых ограниченного распространения, месторождений общераспространенных полезных ископаемых и подземных вод, подземных сооружений, не связанных с добычей полезных ископаемых</w:t>
              </w:r>
            </w:ins>
          </w:p>
        </w:tc>
      </w:tr>
    </w:tbl>
    <w:p w:rsidR="00626367" w:rsidRDefault="00626367" w:rsidP="00626367">
      <w:pPr>
        <w:rPr>
          <w:sz w:val="26"/>
          <w:szCs w:val="26"/>
        </w:rPr>
      </w:pPr>
    </w:p>
    <w:p w:rsidR="00626367" w:rsidRDefault="00626367" w:rsidP="00626367"/>
    <w:tbl>
      <w:tblPr>
        <w:tblW w:w="5000" w:type="pct"/>
        <w:tblLook w:val="0000" w:firstRow="0" w:lastRow="0" w:firstColumn="0" w:lastColumn="0" w:noHBand="0" w:noVBand="0"/>
      </w:tblPr>
      <w:tblGrid>
        <w:gridCol w:w="6221"/>
        <w:gridCol w:w="4579"/>
      </w:tblGrid>
      <w:tr w:rsidR="00626367" w:rsidTr="007C1B2A">
        <w:tc>
          <w:tcPr>
            <w:tcW w:w="288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626367" w:rsidRDefault="00626367" w:rsidP="007C1B2A">
            <w:pPr>
              <w:pStyle w:val="newncpi0"/>
            </w:pPr>
          </w:p>
        </w:tc>
        <w:tc>
          <w:tcPr>
            <w:tcW w:w="212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626367" w:rsidRDefault="00626367" w:rsidP="007C1B2A">
            <w:pPr>
              <w:pStyle w:val="newncpi0"/>
            </w:pPr>
          </w:p>
        </w:tc>
      </w:tr>
    </w:tbl>
    <w:p w:rsidR="00602C3B" w:rsidRDefault="00602C3B"/>
    <w:sectPr w:rsidR="00602C3B" w:rsidSect="0062636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367"/>
    <w:rsid w:val="00602C3B"/>
    <w:rsid w:val="00626367"/>
    <w:rsid w:val="00B0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EBB9AD-0A29-4A86-820D-F18A48443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367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uiPriority w:val="99"/>
    <w:rsid w:val="00626367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paragraph" w:customStyle="1" w:styleId="table10">
    <w:name w:val="table10"/>
    <w:basedOn w:val="a"/>
    <w:link w:val="table100"/>
    <w:rsid w:val="00626367"/>
    <w:rPr>
      <w:color w:val="auto"/>
      <w:sz w:val="20"/>
      <w:szCs w:val="20"/>
    </w:rPr>
  </w:style>
  <w:style w:type="character" w:customStyle="1" w:styleId="table100">
    <w:name w:val="table10 Знак"/>
    <w:basedOn w:val="a0"/>
    <w:link w:val="table10"/>
    <w:locked/>
    <w:rsid w:val="0062636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newncpi0">
    <w:name w:val="newncpi0"/>
    <w:basedOn w:val="a"/>
    <w:rsid w:val="00626367"/>
    <w:pPr>
      <w:jc w:val="both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2257</Characters>
  <Application>Microsoft Office Word</Application>
  <DocSecurity>0</DocSecurity>
  <Lines>18</Lines>
  <Paragraphs>5</Paragraphs>
  <ScaleCrop>false</ScaleCrop>
  <Company>diakov.net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2020-06-24T09:37:00Z</dcterms:created>
  <dcterms:modified xsi:type="dcterms:W3CDTF">2020-06-24T09:43:00Z</dcterms:modified>
</cp:coreProperties>
</file>