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8957"/>
      </w:tblGrid>
      <w:tr w:rsidR="00C42F66" w:rsidTr="00427276">
        <w:tc>
          <w:tcPr>
            <w:tcW w:w="11160" w:type="dxa"/>
            <w:gridSpan w:val="2"/>
          </w:tcPr>
          <w:p w:rsidR="00C42F66" w:rsidRDefault="00C42F66" w:rsidP="00427276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8.3.3</w:t>
            </w:r>
          </w:p>
          <w:p w:rsidR="00C42F66" w:rsidRDefault="00C42F66" w:rsidP="00427276">
            <w:pPr>
              <w:jc w:val="center"/>
              <w:rPr>
                <w:b/>
                <w:bCs/>
                <w:sz w:val="30"/>
                <w:szCs w:val="30"/>
              </w:rPr>
            </w:pPr>
            <w:r w:rsidRPr="00791524">
              <w:rPr>
                <w:b/>
                <w:bCs/>
                <w:sz w:val="28"/>
                <w:szCs w:val="28"/>
              </w:rPr>
              <w:t>«</w:t>
            </w:r>
            <w:ins w:id="0" w:author="Unknown" w:date="2015-03-22T00:00:00Z">
              <w:r w:rsidRPr="00791524">
                <w:rPr>
                  <w:b/>
                  <w:sz w:val="28"/>
                  <w:szCs w:val="28"/>
                </w:rPr>
                <w:t>Выдача согласования</w:t>
              </w:r>
            </w:ins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 xml:space="preserve">самовольной </w:t>
            </w:r>
            <w:ins w:id="1" w:author="Unknown" w:date="2015-03-22T00:00:00Z">
              <w:r w:rsidRPr="0086647F">
                <w:rPr>
                  <w:b/>
                  <w:sz w:val="28"/>
                  <w:szCs w:val="28"/>
                </w:rPr>
                <w:t xml:space="preserve"> установк</w:t>
              </w:r>
            </w:ins>
            <w:r>
              <w:rPr>
                <w:b/>
                <w:sz w:val="28"/>
                <w:szCs w:val="28"/>
              </w:rPr>
              <w:t>и</w:t>
            </w:r>
            <w:proofErr w:type="gramEnd"/>
            <w:ins w:id="2" w:author="Unknown" w:date="2015-03-22T00:00:00Z">
              <w:r w:rsidRPr="0086647F">
                <w:rPr>
                  <w:b/>
                  <w:sz w:val="28"/>
                  <w:szCs w:val="28"/>
                </w:rPr>
                <w:t xml:space="preserve"> на крышах и фасадах многоквартирных жилых домов индивидуальных антенн и иных конструкций</w:t>
              </w:r>
            </w:ins>
          </w:p>
        </w:tc>
      </w:tr>
      <w:tr w:rsidR="00C42F66" w:rsidTr="00427276">
        <w:trPr>
          <w:trHeight w:val="1994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DD2F11" w:rsidRDefault="00DD2F11" w:rsidP="00DD2F1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DD2F11" w:rsidRDefault="00DD2F11" w:rsidP="00DD2F11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DD2F11" w:rsidRDefault="00DD2F11" w:rsidP="00DD2F1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DD2F11" w:rsidRDefault="00DD2F11" w:rsidP="00DD2F1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DD2F11" w:rsidRDefault="00DD2F11" w:rsidP="00DD2F1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DD2F11" w:rsidRDefault="00DD2F11" w:rsidP="00DD2F1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C42F66" w:rsidRDefault="00DD2F11" w:rsidP="00DD2F1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C42F66" w:rsidTr="00427276">
        <w:trPr>
          <w:trHeight w:val="1716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C42F66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C42F66" w:rsidRDefault="00C42F66" w:rsidP="00427276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5F1E02">
              <w:rPr>
                <w:sz w:val="28"/>
                <w:szCs w:val="28"/>
              </w:rPr>
              <w:t>Заявление</w:t>
            </w:r>
          </w:p>
          <w:p w:rsidR="00C42F66" w:rsidRPr="008041FA" w:rsidRDefault="00C42F66" w:rsidP="00427276">
            <w:pPr>
              <w:pStyle w:val="table10"/>
              <w:spacing w:line="240" w:lineRule="exact"/>
              <w:rPr>
                <w:sz w:val="28"/>
                <w:szCs w:val="28"/>
              </w:rPr>
            </w:pPr>
            <w:ins w:id="4" w:author="Unknown" w:date="2015-03-22T00:00:00Z">
              <w:r w:rsidRPr="008041FA">
                <w:rPr>
                  <w:color w:val="000000"/>
                  <w:sz w:val="28"/>
                  <w:szCs w:val="28"/>
                </w:rPr>
                <w:t>копия документа, подтверждающего государственную регистрацию юридического лица или индивидуального предпринимателя</w:t>
              </w:r>
              <w:r w:rsidRPr="008041FA">
                <w:rPr>
                  <w:color w:val="000000"/>
                  <w:sz w:val="28"/>
                  <w:szCs w:val="28"/>
                </w:rPr>
                <w:br/>
              </w:r>
              <w:r w:rsidRPr="008041FA">
                <w:rPr>
                  <w:color w:val="000000"/>
                  <w:sz w:val="28"/>
                  <w:szCs w:val="28"/>
                </w:rPr>
                <w:br/>
                <w:t xml:space="preserve">технический </w:t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Окно/Temp/301603.htm" \l "a210"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5" w:author="Unknown" w:date="2015-03-22T00:00:00Z">
              <w:r w:rsidRPr="008041FA">
                <w:rPr>
                  <w:rStyle w:val="a4"/>
                  <w:sz w:val="28"/>
                  <w:szCs w:val="28"/>
                </w:rPr>
                <w:t>паспорт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6" w:author="Unknown" w:date="2015-03-22T00:00:00Z">
              <w:r w:rsidRPr="008041FA">
                <w:rPr>
                  <w:color w:val="000000"/>
                  <w:sz w:val="28"/>
                  <w:szCs w:val="28"/>
                </w:rPr>
                <w:t xml:space="preserve"> и документ, подтверждающий право собственности, право хозяйственного ведения или оперативного управления на помещение, – для собственника, обладателя права хозяйственного ведения, оперативного управления на помещение</w:t>
              </w:r>
            </w:ins>
            <w:r w:rsidRPr="008041FA">
              <w:rPr>
                <w:sz w:val="28"/>
                <w:szCs w:val="28"/>
              </w:rPr>
              <w:br/>
            </w:r>
          </w:p>
          <w:p w:rsidR="00C42F66" w:rsidRDefault="00C42F66" w:rsidP="00427276">
            <w:pPr>
              <w:pStyle w:val="table10"/>
              <w:spacing w:line="240" w:lineRule="exact"/>
              <w:rPr>
                <w:sz w:val="30"/>
                <w:szCs w:val="30"/>
              </w:rPr>
            </w:pPr>
          </w:p>
        </w:tc>
      </w:tr>
      <w:tr w:rsidR="00C42F66" w:rsidTr="00427276">
        <w:tc>
          <w:tcPr>
            <w:tcW w:w="2203" w:type="dxa"/>
            <w:tcMar>
              <w:left w:w="0" w:type="dxa"/>
              <w:right w:w="0" w:type="dxa"/>
            </w:tcMar>
          </w:tcPr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C42F66" w:rsidRDefault="00C42F66" w:rsidP="00427276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C42F66" w:rsidTr="00427276">
        <w:trPr>
          <w:trHeight w:val="1129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C42F66" w:rsidRPr="005F1E02" w:rsidRDefault="00C42F66" w:rsidP="0042727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5F1E0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месяц со дня </w:t>
            </w:r>
            <w:proofErr w:type="gramStart"/>
            <w:r>
              <w:rPr>
                <w:sz w:val="28"/>
                <w:szCs w:val="28"/>
              </w:rPr>
              <w:t>подачи  заявления</w:t>
            </w:r>
            <w:proofErr w:type="gramEnd"/>
          </w:p>
        </w:tc>
      </w:tr>
      <w:tr w:rsidR="00C42F66" w:rsidTr="00427276">
        <w:tc>
          <w:tcPr>
            <w:tcW w:w="2203" w:type="dxa"/>
            <w:tcMar>
              <w:left w:w="0" w:type="dxa"/>
              <w:right w:w="0" w:type="dxa"/>
            </w:tcMar>
          </w:tcPr>
          <w:p w:rsidR="00C42F66" w:rsidRPr="00722542" w:rsidRDefault="00C42F66" w:rsidP="0042727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C42F66" w:rsidRDefault="00C42F66" w:rsidP="00427276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C42F66" w:rsidRDefault="00C42F66" w:rsidP="00C42F66"/>
    <w:p w:rsidR="001F765C" w:rsidRDefault="001F765C"/>
    <w:sectPr w:rsidR="001F765C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66"/>
    <w:rsid w:val="001F765C"/>
    <w:rsid w:val="00C42F66"/>
    <w:rsid w:val="00D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2AB53-EA09-4B00-A686-EA5C20C0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F66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C42F66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C42F66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C42F6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C42F66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>diakov.net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2020-06-24T07:00:00Z</dcterms:created>
  <dcterms:modified xsi:type="dcterms:W3CDTF">2020-06-24T09:23:00Z</dcterms:modified>
</cp:coreProperties>
</file>