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3A47F3" w:rsidTr="00C07F93">
        <w:tc>
          <w:tcPr>
            <w:tcW w:w="11160" w:type="dxa"/>
            <w:gridSpan w:val="2"/>
          </w:tcPr>
          <w:p w:rsidR="003A47F3" w:rsidRPr="003917C4" w:rsidRDefault="003A47F3" w:rsidP="00C07F93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3917C4">
              <w:rPr>
                <w:b/>
                <w:bCs/>
                <w:sz w:val="28"/>
                <w:szCs w:val="28"/>
              </w:rPr>
              <w:t>Административная процедура № 9.</w:t>
            </w:r>
            <w:r>
              <w:rPr>
                <w:b/>
                <w:bCs/>
                <w:sz w:val="28"/>
                <w:szCs w:val="28"/>
              </w:rPr>
              <w:t>10</w:t>
            </w:r>
          </w:p>
          <w:p w:rsidR="003A47F3" w:rsidRPr="00746105" w:rsidRDefault="003A47F3" w:rsidP="00C07F93">
            <w:pPr>
              <w:jc w:val="center"/>
              <w:rPr>
                <w:b/>
                <w:bCs/>
                <w:sz w:val="28"/>
                <w:szCs w:val="28"/>
              </w:rPr>
            </w:pPr>
            <w:r w:rsidRPr="00746105">
              <w:rPr>
                <w:b/>
                <w:bCs/>
                <w:sz w:val="28"/>
                <w:szCs w:val="28"/>
              </w:rPr>
              <w:t>«</w:t>
            </w:r>
            <w:ins w:id="0" w:author="Unknown" w:date="2019-02-21T00:00:00Z">
              <w:r w:rsidRPr="00746105">
                <w:rPr>
                  <w:b/>
                  <w:sz w:val="28"/>
                  <w:szCs w:val="28"/>
                </w:rPr>
                <w:t xml:space="preserve">Внесение сведений в Торговый </w:t>
              </w:r>
            </w:ins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>HYPERLINK "../../../../../Gbinfo_u/Одно Окно/Temp/219924.htm" \l "a4" \o "+"</w:instrText>
            </w:r>
            <w:r>
              <w:rPr>
                <w:b/>
                <w:sz w:val="28"/>
                <w:szCs w:val="28"/>
              </w:rPr>
              <w:fldChar w:fldCharType="separate"/>
            </w:r>
            <w:ins w:id="1" w:author="Unknown" w:date="2019-02-21T00:00:00Z">
              <w:r w:rsidRPr="00746105">
                <w:rPr>
                  <w:rStyle w:val="a4"/>
                  <w:b/>
                  <w:sz w:val="28"/>
                  <w:szCs w:val="28"/>
                </w:rPr>
                <w:t>реестр</w:t>
              </w:r>
            </w:ins>
            <w:r>
              <w:rPr>
                <w:b/>
                <w:sz w:val="28"/>
                <w:szCs w:val="28"/>
              </w:rPr>
              <w:fldChar w:fldCharType="end"/>
            </w:r>
            <w:ins w:id="2" w:author="Unknown" w:date="2019-02-21T00:00:00Z">
              <w:r w:rsidRPr="00746105">
                <w:rPr>
                  <w:b/>
                  <w:sz w:val="28"/>
                  <w:szCs w:val="28"/>
                </w:rPr>
                <w:t xml:space="preserve"> Республики Беларусь (включение сведений в Торговый реестр Республики Беларусь, внесение изменений и (или) дополнений в сведения, ранее внесенные в данный реестр, исключение сведений из </w:t>
              </w:r>
              <w:proofErr w:type="gramStart"/>
              <w:r w:rsidRPr="00746105">
                <w:rPr>
                  <w:b/>
                  <w:sz w:val="28"/>
                  <w:szCs w:val="28"/>
                </w:rPr>
                <w:t xml:space="preserve">него) </w:t>
              </w:r>
            </w:ins>
            <w:ins w:id="3" w:author="Unknown" w:date="2017-05-05T00:00:00Z">
              <w:r w:rsidRPr="00746105">
                <w:rPr>
                  <w:b/>
                  <w:sz w:val="28"/>
                  <w:szCs w:val="28"/>
                </w:rPr>
                <w:t xml:space="preserve"> </w:t>
              </w:r>
            </w:ins>
            <w:proofErr w:type="gramEnd"/>
          </w:p>
        </w:tc>
      </w:tr>
      <w:tr w:rsidR="003A47F3" w:rsidTr="00C07F93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8928DD" w:rsidRDefault="008928DD" w:rsidP="008928D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8928DD" w:rsidRDefault="008928DD" w:rsidP="008928DD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8928DD" w:rsidRDefault="008928DD" w:rsidP="008928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8928DD" w:rsidRDefault="008928DD" w:rsidP="008928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8928DD" w:rsidRDefault="008928DD" w:rsidP="008928DD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8928DD" w:rsidRDefault="008928DD" w:rsidP="008928DD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3A47F3" w:rsidRDefault="008928DD" w:rsidP="008928D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4" w:name="_GoBack"/>
            <w:bookmarkEnd w:id="4"/>
          </w:p>
        </w:tc>
      </w:tr>
      <w:tr w:rsidR="003A47F3" w:rsidTr="00C07F93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A47F3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47F3" w:rsidRPr="00746105" w:rsidRDefault="003A47F3" w:rsidP="00C07F93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746105">
              <w:rPr>
                <w:color w:val="000000"/>
                <w:sz w:val="28"/>
                <w:szCs w:val="28"/>
              </w:rPr>
              <w:t xml:space="preserve">Заявление </w:t>
            </w:r>
            <w:ins w:id="5" w:author="Unknown" w:date="2019-02-21T00:00:00Z">
              <w:r w:rsidRPr="00746105">
                <w:rPr>
                  <w:color w:val="000000"/>
                  <w:sz w:val="28"/>
                  <w:szCs w:val="28"/>
                </w:rPr>
                <w:t>о включении сведений в Торговый реестр Республики Беларусь</w:t>
              </w:r>
              <w:r w:rsidRPr="00746105">
                <w:rPr>
                  <w:color w:val="000000"/>
                  <w:sz w:val="28"/>
                  <w:szCs w:val="28"/>
                </w:rPr>
                <w:br/>
              </w:r>
              <w:r w:rsidRPr="00746105">
                <w:rPr>
                  <w:color w:val="000000"/>
                  <w:sz w:val="28"/>
                  <w:szCs w:val="28"/>
                </w:rPr>
                <w:br/>
              </w:r>
            </w:ins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Окно/Temp/377855.htm" \l "a54"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6" w:author="Unknown" w:date="2019-02-21T00:00:00Z">
              <w:r w:rsidRPr="00746105">
                <w:rPr>
                  <w:rStyle w:val="a4"/>
                  <w:sz w:val="28"/>
                  <w:szCs w:val="28"/>
                </w:rPr>
                <w:t>заявление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7" w:author="Unknown" w:date="2019-02-21T00:00:00Z">
              <w:r w:rsidRPr="00746105">
                <w:rPr>
                  <w:color w:val="000000"/>
                  <w:sz w:val="28"/>
                  <w:szCs w:val="28"/>
                </w:rPr>
                <w:t xml:space="preserve"> о внесении изменений и (или) дополнений в сведения, ранее внесенные в Торговый реестр Республики Беларусь</w:t>
              </w:r>
              <w:r w:rsidRPr="00746105">
                <w:rPr>
                  <w:color w:val="000000"/>
                  <w:sz w:val="28"/>
                  <w:szCs w:val="28"/>
                </w:rPr>
                <w:br/>
              </w:r>
              <w:r w:rsidRPr="00746105">
                <w:rPr>
                  <w:color w:val="000000"/>
                  <w:sz w:val="28"/>
                  <w:szCs w:val="28"/>
                </w:rPr>
                <w:br/>
              </w:r>
            </w:ins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Окно/Temp/377855.htm" \l "a55"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8" w:author="Unknown" w:date="2019-02-21T00:00:00Z">
              <w:r w:rsidRPr="00746105">
                <w:rPr>
                  <w:rStyle w:val="a4"/>
                  <w:sz w:val="28"/>
                  <w:szCs w:val="28"/>
                </w:rPr>
                <w:t>заявление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9" w:author="Unknown" w:date="2019-02-21T00:00:00Z">
              <w:r w:rsidRPr="00746105">
                <w:rPr>
                  <w:color w:val="000000"/>
                  <w:sz w:val="28"/>
                  <w:szCs w:val="28"/>
                </w:rPr>
                <w:t xml:space="preserve"> об исключении сведений из Торгового реестра Республики Беларусь</w:t>
              </w:r>
            </w:ins>
            <w:r w:rsidRPr="00746105">
              <w:rPr>
                <w:sz w:val="28"/>
                <w:szCs w:val="28"/>
              </w:rPr>
              <w:br/>
            </w:r>
          </w:p>
        </w:tc>
      </w:tr>
      <w:tr w:rsidR="003A47F3" w:rsidTr="00C07F93">
        <w:tc>
          <w:tcPr>
            <w:tcW w:w="2558" w:type="dxa"/>
            <w:tcMar>
              <w:left w:w="0" w:type="dxa"/>
              <w:right w:w="0" w:type="dxa"/>
            </w:tcMar>
          </w:tcPr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47F3" w:rsidRDefault="003A47F3" w:rsidP="00C07F93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3A47F3" w:rsidTr="00C07F93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47F3" w:rsidRPr="005F1E02" w:rsidRDefault="003A47F3" w:rsidP="00C07F93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рабочих дней</w:t>
            </w:r>
          </w:p>
        </w:tc>
      </w:tr>
      <w:tr w:rsidR="003A47F3" w:rsidTr="00C07F93">
        <w:tc>
          <w:tcPr>
            <w:tcW w:w="2558" w:type="dxa"/>
            <w:tcMar>
              <w:left w:w="0" w:type="dxa"/>
              <w:right w:w="0" w:type="dxa"/>
            </w:tcMar>
          </w:tcPr>
          <w:p w:rsidR="003A47F3" w:rsidRPr="00722542" w:rsidRDefault="003A47F3" w:rsidP="00C07F9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47F3" w:rsidRDefault="003A47F3" w:rsidP="00C07F93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3A47F3" w:rsidRDefault="003A47F3" w:rsidP="003A47F3"/>
    <w:p w:rsidR="003A47F3" w:rsidRDefault="003A47F3" w:rsidP="003A47F3"/>
    <w:p w:rsidR="003A47F3" w:rsidRDefault="003A47F3" w:rsidP="003A47F3"/>
    <w:p w:rsidR="003A47F3" w:rsidRDefault="003A47F3" w:rsidP="003A47F3"/>
    <w:p w:rsidR="003A47F3" w:rsidRDefault="003A47F3" w:rsidP="003A47F3"/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  <w:bookmarkStart w:id="10" w:name="a53"/>
      <w:bookmarkEnd w:id="10"/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Default="003A47F3" w:rsidP="003A47F3">
      <w:pPr>
        <w:spacing w:before="160" w:after="160"/>
        <w:jc w:val="right"/>
        <w:rPr>
          <w:color w:val="auto"/>
          <w:lang w:eastAsia="en-US"/>
        </w:rPr>
      </w:pPr>
    </w:p>
    <w:p w:rsidR="003A47F3" w:rsidRPr="002E6395" w:rsidRDefault="003A47F3" w:rsidP="003A47F3">
      <w:pPr>
        <w:spacing w:before="160" w:after="160"/>
        <w:jc w:val="right"/>
        <w:rPr>
          <w:color w:val="auto"/>
          <w:lang w:val="en-US" w:eastAsia="en-US"/>
        </w:rPr>
      </w:pPr>
      <w:r>
        <w:rPr>
          <w:color w:val="auto"/>
          <w:lang w:eastAsia="en-US"/>
        </w:rPr>
        <w:t>9.10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2"/>
        <w:gridCol w:w="4918"/>
      </w:tblGrid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lastRenderedPageBreak/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городского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районного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исполнительного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комитета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местной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администрации района в г.</w:t>
            </w: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  <w:r w:rsidRPr="002E6395">
              <w:rPr>
                <w:color w:val="auto"/>
                <w:sz w:val="20"/>
                <w:szCs w:val="20"/>
                <w:lang w:eastAsia="en-US"/>
              </w:rPr>
              <w:t>Минске)</w:t>
            </w:r>
          </w:p>
        </w:tc>
      </w:tr>
    </w:tbl>
    <w:p w:rsidR="003A47F3" w:rsidRPr="002E6395" w:rsidRDefault="008928DD" w:rsidP="003A47F3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hyperlink r:id="rId4" w:tooltip="-" w:history="1">
        <w:r w:rsidR="003A47F3" w:rsidRPr="002E6395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</w:hyperlink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>о включении сведений в Торговый реестр Республики Беларусь</w:t>
      </w:r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 xml:space="preserve">о розничном торговом </w:t>
      </w:r>
      <w:proofErr w:type="gramStart"/>
      <w:r w:rsidR="003A47F3" w:rsidRPr="002E6395">
        <w:rPr>
          <w:b/>
          <w:bCs/>
          <w:color w:val="auto"/>
          <w:sz w:val="24"/>
          <w:szCs w:val="24"/>
          <w:lang w:eastAsia="en-US"/>
        </w:rPr>
        <w:t>объекте</w:t>
      </w:r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>(</w:t>
      </w:r>
      <w:proofErr w:type="gramEnd"/>
      <w:r w:rsidR="003A47F3" w:rsidRPr="002E6395">
        <w:rPr>
          <w:b/>
          <w:bCs/>
          <w:color w:val="auto"/>
          <w:sz w:val="24"/>
          <w:szCs w:val="24"/>
          <w:lang w:eastAsia="en-US"/>
        </w:rPr>
        <w:t>за исключением передвижных средств развозной и разносной торговли)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2E6395">
        <w:rPr>
          <w:color w:val="auto"/>
          <w:sz w:val="24"/>
          <w:szCs w:val="24"/>
          <w:lang w:eastAsia="en-US"/>
        </w:rPr>
        <w:t xml:space="preserve">Прошу включить сведения в Торговый </w:t>
      </w:r>
      <w:hyperlink r:id="rId5" w:anchor="a188" w:tooltip="+" w:history="1">
        <w:r w:rsidRPr="002E6395">
          <w:rPr>
            <w:color w:val="0038C8"/>
            <w:sz w:val="24"/>
            <w:szCs w:val="24"/>
            <w:u w:val="single"/>
            <w:lang w:eastAsia="en-US"/>
          </w:rPr>
          <w:t>реестр</w:t>
        </w:r>
      </w:hyperlink>
      <w:r w:rsidRPr="002E6395">
        <w:rPr>
          <w:color w:val="auto"/>
          <w:sz w:val="24"/>
          <w:szCs w:val="24"/>
          <w:lang w:eastAsia="en-US"/>
        </w:rPr>
        <w:t xml:space="preserve"> Республики Беларусь: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804"/>
        <w:gridCol w:w="1855"/>
        <w:gridCol w:w="1102"/>
        <w:gridCol w:w="1592"/>
        <w:gridCol w:w="840"/>
        <w:gridCol w:w="50"/>
        <w:gridCol w:w="110"/>
        <w:gridCol w:w="248"/>
        <w:gridCol w:w="434"/>
        <w:gridCol w:w="689"/>
        <w:gridCol w:w="261"/>
        <w:gridCol w:w="642"/>
        <w:gridCol w:w="1173"/>
      </w:tblGrid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59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2.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Учетный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плательщика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3. Регистрационный номер в Едином государственном </w:t>
            </w:r>
            <w:hyperlink r:id="rId6" w:anchor="a14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регистре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 юридических лиц и индивидуальных предпринимателей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4.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5. Наименование торгового объекта (при его наличии)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6. Наименование торговой сети</w:t>
            </w:r>
            <w:hyperlink r:id="rId7" w:anchor="a25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*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 (при его наличии)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7.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нахождения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торгового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объекта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>: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почтовый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индекс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область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район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сельсовет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населенный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пункт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район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города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улица, проспект, переулок и иное 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дома</w:t>
            </w:r>
            <w:proofErr w:type="spellEnd"/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корпус</w:t>
            </w:r>
            <w:proofErr w:type="spellEnd"/>
          </w:p>
        </w:tc>
        <w:tc>
          <w:tcPr>
            <w:tcW w:w="12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вид (квартира, комната, офис и иное) и номер помещения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lastRenderedPageBreak/>
              <w:t xml:space="preserve">дополнительные сведения, уточняющие место нахождения торгового объекта </w:t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8.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Вид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торгового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объекта</w:t>
            </w:r>
            <w:proofErr w:type="spellEnd"/>
            <w:r w:rsidR="008928DD">
              <w:fldChar w:fldCharType="begin"/>
            </w:r>
            <w:r w:rsidR="008928DD">
              <w:instrText xml:space="preserve"> HYPERLINK "file:///C:\\Gbinfo_u\\Одно%20Окно\\Temp\\377855.htm" \l "a26" \o "+" </w:instrText>
            </w:r>
            <w:r w:rsidR="008928DD">
              <w:fldChar w:fldCharType="separate"/>
            </w:r>
            <w:r w:rsidRPr="002E6395">
              <w:rPr>
                <w:color w:val="0038C8"/>
                <w:sz w:val="24"/>
                <w:szCs w:val="24"/>
                <w:u w:val="single"/>
                <w:lang w:val="en-US" w:eastAsia="en-US"/>
              </w:rPr>
              <w:t>**</w:t>
            </w:r>
            <w:r w:rsidR="008928DD">
              <w:rPr>
                <w:color w:val="0038C8"/>
                <w:sz w:val="24"/>
                <w:szCs w:val="24"/>
                <w:u w:val="single"/>
                <w:lang w:val="en-US" w:eastAsia="en-US"/>
              </w:rPr>
              <w:fldChar w:fldCharType="end"/>
            </w:r>
            <w:r w:rsidRPr="002E6395">
              <w:rPr>
                <w:color w:val="auto"/>
                <w:sz w:val="24"/>
                <w:szCs w:val="24"/>
                <w:lang w:val="en-US" w:eastAsia="en-US"/>
              </w:rPr>
              <w:t>: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формату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месту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расположения</w:t>
            </w:r>
            <w:proofErr w:type="spellEnd"/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ассортименту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товаров</w:t>
            </w:r>
            <w:proofErr w:type="spellEnd"/>
            <w:r w:rsidR="008928DD">
              <w:fldChar w:fldCharType="begin"/>
            </w:r>
            <w:r w:rsidR="008928DD">
              <w:instrText xml:space="preserve"> HYPERLINK "file:///C:\\Gbinfo_u\\Одно%20Окно\\Temp\\377855.htm" \l "a27" \o "+" </w:instrText>
            </w:r>
            <w:r w:rsidR="008928DD">
              <w:fldChar w:fldCharType="separate"/>
            </w:r>
            <w:r w:rsidRPr="002E6395">
              <w:rPr>
                <w:color w:val="0038C8"/>
                <w:sz w:val="24"/>
                <w:szCs w:val="24"/>
                <w:u w:val="single"/>
                <w:lang w:val="en-US" w:eastAsia="en-US"/>
              </w:rPr>
              <w:t>***</w:t>
            </w:r>
            <w:r w:rsidR="008928DD">
              <w:rPr>
                <w:color w:val="0038C8"/>
                <w:sz w:val="24"/>
                <w:szCs w:val="24"/>
                <w:u w:val="single"/>
                <w:lang w:val="en-US" w:eastAsia="en-US"/>
              </w:rPr>
              <w:fldChar w:fldCharType="end"/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по способу организации торговли «</w:t>
            </w:r>
            <w:proofErr w:type="gramStart"/>
            <w:r w:rsidRPr="002E6395">
              <w:rPr>
                <w:color w:val="auto"/>
                <w:sz w:val="24"/>
                <w:szCs w:val="24"/>
                <w:lang w:eastAsia="en-US"/>
              </w:rPr>
              <w:t>фирменный»</w:t>
            </w:r>
            <w:hyperlink r:id="rId8" w:anchor="a27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*</w:t>
              </w:r>
              <w:proofErr w:type="gramEnd"/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**</w:t>
              </w:r>
            </w:hyperlink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да</w:t>
            </w:r>
            <w:proofErr w:type="spellEnd"/>
          </w:p>
        </w:tc>
        <w:tc>
          <w:tcPr>
            <w:tcW w:w="7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нет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9.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Тип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торгового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объекта</w:t>
            </w:r>
            <w:proofErr w:type="spellEnd"/>
            <w:r w:rsidR="008928DD">
              <w:fldChar w:fldCharType="begin"/>
            </w:r>
            <w:r w:rsidR="008928DD">
              <w:instrText xml:space="preserve"> HYPERLINK "file:///C:\\Gbinfo_u\\Одно%20Окно\\Temp\\377855.htm" \l "a27" \o "+" </w:instrText>
            </w:r>
            <w:r w:rsidR="008928DD">
              <w:fldChar w:fldCharType="separate"/>
            </w:r>
            <w:r w:rsidRPr="002E6395">
              <w:rPr>
                <w:color w:val="0038C8"/>
                <w:sz w:val="24"/>
                <w:szCs w:val="24"/>
                <w:u w:val="single"/>
                <w:lang w:val="en-US" w:eastAsia="en-US"/>
              </w:rPr>
              <w:t>***</w:t>
            </w:r>
            <w:r w:rsidR="008928DD">
              <w:rPr>
                <w:color w:val="0038C8"/>
                <w:sz w:val="24"/>
                <w:szCs w:val="24"/>
                <w:u w:val="single"/>
                <w:lang w:val="en-US" w:eastAsia="en-US"/>
              </w:rPr>
              <w:fldChar w:fldCharType="end"/>
            </w:r>
          </w:p>
        </w:tc>
        <w:tc>
          <w:tcPr>
            <w:tcW w:w="20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10. Классы, группы и (или) подгруппы товаров</w:t>
            </w:r>
            <w:hyperlink r:id="rId9" w:anchor="a28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****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>:</w:t>
            </w:r>
          </w:p>
        </w:tc>
      </w:tr>
      <w:tr w:rsidR="003A47F3" w:rsidRPr="002E6395" w:rsidTr="00C07F93">
        <w:trPr>
          <w:trHeight w:val="238"/>
        </w:trPr>
        <w:tc>
          <w:tcPr>
            <w:tcW w:w="1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1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16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подгруппа</w:t>
            </w:r>
            <w:proofErr w:type="spellEnd"/>
          </w:p>
        </w:tc>
      </w:tr>
      <w:tr w:rsidR="003A47F3" w:rsidRPr="002E6395" w:rsidTr="00C07F93">
        <w:trPr>
          <w:trHeight w:val="238"/>
        </w:trPr>
        <w:tc>
          <w:tcPr>
            <w:tcW w:w="1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1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11. Торговая площадь торгового объекта (при ее наличии)</w:t>
            </w:r>
          </w:p>
        </w:tc>
        <w:tc>
          <w:tcPr>
            <w:tcW w:w="12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кв</w:t>
            </w:r>
            <w:proofErr w:type="spellEnd"/>
            <w:proofErr w:type="gram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>. м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12. Номера контактных телефонов, адрес электронной почты торгового объекта (при их наличии):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контактный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код</w:t>
            </w:r>
            <w:proofErr w:type="spellEnd"/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контактный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код</w:t>
            </w:r>
            <w:proofErr w:type="spellEnd"/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2941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электронная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почта</w:t>
            </w:r>
            <w:proofErr w:type="spellEnd"/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e-mail:</w:t>
            </w:r>
          </w:p>
        </w:tc>
        <w:tc>
          <w:tcPr>
            <w:tcW w:w="1596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2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Руководитель юридического лица </w:t>
            </w:r>
            <w:r w:rsidRPr="002E6395">
              <w:rPr>
                <w:color w:val="auto"/>
                <w:sz w:val="24"/>
                <w:szCs w:val="24"/>
                <w:lang w:eastAsia="en-US"/>
              </w:rPr>
              <w:br/>
              <w:t xml:space="preserve">(индивидуальный предприниматель) </w:t>
            </w:r>
            <w:r w:rsidRPr="002E6395">
              <w:rPr>
                <w:color w:val="auto"/>
                <w:sz w:val="24"/>
                <w:szCs w:val="24"/>
                <w:lang w:eastAsia="en-US"/>
              </w:rPr>
              <w:br/>
              <w:t>или уполномоченное им лицо</w:t>
            </w:r>
          </w:p>
        </w:tc>
        <w:tc>
          <w:tcPr>
            <w:tcW w:w="13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__________________</w:t>
            </w:r>
          </w:p>
        </w:tc>
        <w:tc>
          <w:tcPr>
            <w:tcW w:w="1481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_____________________</w:t>
            </w:r>
          </w:p>
        </w:tc>
      </w:tr>
      <w:tr w:rsidR="003A47F3" w:rsidRPr="002E6395" w:rsidTr="00C07F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2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подпись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81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инициалы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</w:tbl>
    <w:p w:rsidR="003A47F3" w:rsidRPr="002E6395" w:rsidRDefault="003A47F3" w:rsidP="003A47F3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r w:rsidRPr="002E6395">
        <w:rPr>
          <w:color w:val="auto"/>
          <w:sz w:val="24"/>
          <w:szCs w:val="24"/>
          <w:lang w:val="en-US" w:eastAsia="en-US"/>
        </w:rPr>
        <w:t>___ _______________ 20___ г.</w:t>
      </w:r>
    </w:p>
    <w:p w:rsidR="003A47F3" w:rsidRPr="002E6395" w:rsidRDefault="003A47F3" w:rsidP="003A47F3">
      <w:pPr>
        <w:jc w:val="both"/>
        <w:rPr>
          <w:color w:val="auto"/>
          <w:sz w:val="20"/>
          <w:szCs w:val="20"/>
          <w:lang w:val="en-US" w:eastAsia="en-US"/>
        </w:rPr>
      </w:pPr>
      <w:r w:rsidRPr="002E6395">
        <w:rPr>
          <w:color w:val="auto"/>
          <w:sz w:val="20"/>
          <w:szCs w:val="20"/>
          <w:lang w:val="en-US" w:eastAsia="en-US"/>
        </w:rPr>
        <w:t>______________________________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1" w:name="a25"/>
      <w:bookmarkEnd w:id="11"/>
      <w:r w:rsidRPr="002E6395">
        <w:rPr>
          <w:color w:val="auto"/>
          <w:sz w:val="20"/>
          <w:szCs w:val="20"/>
          <w:lang w:eastAsia="en-US"/>
        </w:rPr>
        <w:t>* Средство индивидуализации, используемое стационарным торговым объектом, входящим в торговую сеть.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2" w:name="a26"/>
      <w:bookmarkEnd w:id="12"/>
      <w:r w:rsidRPr="002E6395">
        <w:rPr>
          <w:color w:val="auto"/>
          <w:sz w:val="20"/>
          <w:szCs w:val="20"/>
          <w:lang w:eastAsia="en-US"/>
        </w:rPr>
        <w:t xml:space="preserve">** В соответствии с </w:t>
      </w:r>
      <w:hyperlink r:id="rId10" w:anchor="a2" w:tooltip="+" w:history="1">
        <w:r w:rsidRPr="002E6395">
          <w:rPr>
            <w:color w:val="0038C8"/>
            <w:sz w:val="20"/>
            <w:szCs w:val="20"/>
            <w:u w:val="single"/>
            <w:lang w:eastAsia="en-US"/>
          </w:rPr>
          <w:t>Инструкцией</w:t>
        </w:r>
      </w:hyperlink>
      <w:r w:rsidRPr="002E6395">
        <w:rPr>
          <w:color w:val="auto"/>
          <w:sz w:val="20"/>
          <w:szCs w:val="20"/>
          <w:lang w:eastAsia="en-US"/>
        </w:rPr>
        <w:t xml:space="preserve"> о порядке классификации розничных торговых объектов по видам и типам, утвержденной постановлением Министерства торговли Республики Беларусь от 26</w:t>
      </w:r>
      <w:r w:rsidRPr="002E6395">
        <w:rPr>
          <w:color w:val="auto"/>
          <w:sz w:val="20"/>
          <w:szCs w:val="20"/>
          <w:lang w:val="en-US" w:eastAsia="en-US"/>
        </w:rPr>
        <w:t> </w:t>
      </w:r>
      <w:r w:rsidRPr="002E6395">
        <w:rPr>
          <w:color w:val="auto"/>
          <w:sz w:val="20"/>
          <w:szCs w:val="20"/>
          <w:lang w:eastAsia="en-US"/>
        </w:rPr>
        <w:t>июня 2014</w:t>
      </w:r>
      <w:r w:rsidRPr="002E6395">
        <w:rPr>
          <w:color w:val="auto"/>
          <w:sz w:val="20"/>
          <w:szCs w:val="20"/>
          <w:lang w:val="en-US" w:eastAsia="en-US"/>
        </w:rPr>
        <w:t> </w:t>
      </w:r>
      <w:r w:rsidRPr="002E6395">
        <w:rPr>
          <w:color w:val="auto"/>
          <w:sz w:val="20"/>
          <w:szCs w:val="20"/>
          <w:lang w:eastAsia="en-US"/>
        </w:rPr>
        <w:t>г. №</w:t>
      </w:r>
      <w:r w:rsidRPr="002E6395">
        <w:rPr>
          <w:color w:val="auto"/>
          <w:sz w:val="20"/>
          <w:szCs w:val="20"/>
          <w:lang w:val="en-US" w:eastAsia="en-US"/>
        </w:rPr>
        <w:t> </w:t>
      </w:r>
      <w:r w:rsidRPr="002E6395">
        <w:rPr>
          <w:color w:val="auto"/>
          <w:sz w:val="20"/>
          <w:szCs w:val="20"/>
          <w:lang w:eastAsia="en-US"/>
        </w:rPr>
        <w:t>25 (Национальный правовой Интернет-портал Республики Беларусь, 09.08.2014, 8/28976).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3" w:name="a27"/>
      <w:bookmarkEnd w:id="13"/>
      <w:r w:rsidRPr="002E6395">
        <w:rPr>
          <w:color w:val="auto"/>
          <w:sz w:val="20"/>
          <w:szCs w:val="20"/>
          <w:lang w:eastAsia="en-US"/>
        </w:rPr>
        <w:t xml:space="preserve">*** Указывается для магазина в соответствии с </w:t>
      </w:r>
      <w:hyperlink r:id="rId11" w:anchor="a2" w:tooltip="+" w:history="1">
        <w:r w:rsidRPr="002E6395">
          <w:rPr>
            <w:color w:val="0038C8"/>
            <w:sz w:val="20"/>
            <w:szCs w:val="20"/>
            <w:u w:val="single"/>
            <w:lang w:eastAsia="en-US"/>
          </w:rPr>
          <w:t>Инструкцией</w:t>
        </w:r>
      </w:hyperlink>
      <w:r w:rsidRPr="002E6395">
        <w:rPr>
          <w:color w:val="auto"/>
          <w:sz w:val="20"/>
          <w:szCs w:val="20"/>
          <w:lang w:eastAsia="en-US"/>
        </w:rPr>
        <w:t xml:space="preserve"> о порядке классификации розничных торговых объектов по видам и типам.</w:t>
      </w: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val="en-US" w:eastAsia="en-US"/>
        </w:rPr>
      </w:pPr>
      <w:bookmarkStart w:id="14" w:name="a28"/>
      <w:bookmarkEnd w:id="14"/>
      <w:r w:rsidRPr="002E6395">
        <w:rPr>
          <w:color w:val="auto"/>
          <w:sz w:val="20"/>
          <w:szCs w:val="20"/>
          <w:lang w:eastAsia="en-US"/>
        </w:rPr>
        <w:t xml:space="preserve">**** Классы, группы и (или) подгруппы товаров в соответствии с перечнем товаров розничной и оптовой торговли, установленным согласно </w:t>
      </w:r>
      <w:hyperlink r:id="rId12" w:anchor="a2" w:tooltip="+" w:history="1">
        <w:r w:rsidRPr="002E6395">
          <w:rPr>
            <w:color w:val="0038C8"/>
            <w:sz w:val="20"/>
            <w:szCs w:val="20"/>
            <w:u w:val="single"/>
            <w:lang w:eastAsia="en-US"/>
          </w:rPr>
          <w:t xml:space="preserve">приложению </w:t>
        </w:r>
        <w:r w:rsidRPr="002E6395">
          <w:rPr>
            <w:color w:val="0038C8"/>
            <w:sz w:val="20"/>
            <w:szCs w:val="20"/>
            <w:u w:val="single"/>
            <w:lang w:val="en-US" w:eastAsia="en-US"/>
          </w:rPr>
          <w:t>1</w:t>
        </w:r>
      </w:hyperlink>
      <w:r w:rsidRPr="002E6395">
        <w:rPr>
          <w:color w:val="auto"/>
          <w:sz w:val="20"/>
          <w:szCs w:val="20"/>
          <w:lang w:val="en-US" w:eastAsia="en-US"/>
        </w:rPr>
        <w:t xml:space="preserve"> к </w:t>
      </w:r>
      <w:proofErr w:type="spellStart"/>
      <w:r w:rsidRPr="002E6395">
        <w:rPr>
          <w:color w:val="auto"/>
          <w:sz w:val="20"/>
          <w:szCs w:val="20"/>
          <w:lang w:val="en-US" w:eastAsia="en-US"/>
        </w:rPr>
        <w:t>настоящему</w:t>
      </w:r>
      <w:proofErr w:type="spellEnd"/>
      <w:r w:rsidRPr="002E6395">
        <w:rPr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2E6395">
        <w:rPr>
          <w:color w:val="auto"/>
          <w:sz w:val="20"/>
          <w:szCs w:val="20"/>
          <w:lang w:val="en-US" w:eastAsia="en-US"/>
        </w:rPr>
        <w:t>постановлению</w:t>
      </w:r>
      <w:proofErr w:type="spellEnd"/>
      <w:r w:rsidRPr="002E6395">
        <w:rPr>
          <w:color w:val="auto"/>
          <w:sz w:val="20"/>
          <w:szCs w:val="20"/>
          <w:lang w:val="en-US" w:eastAsia="en-US"/>
        </w:rPr>
        <w:t>.</w:t>
      </w: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val="en-US" w:eastAsia="en-US"/>
        </w:rPr>
      </w:pPr>
    </w:p>
    <w:p w:rsidR="003A47F3" w:rsidRPr="00CC2017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9.10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2"/>
        <w:gridCol w:w="4918"/>
      </w:tblGrid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bookmarkStart w:id="15" w:name="a54"/>
            <w:bookmarkEnd w:id="15"/>
            <w:r w:rsidRPr="002E6395">
              <w:rPr>
                <w:color w:val="auto"/>
                <w:sz w:val="20"/>
                <w:szCs w:val="20"/>
                <w:lang w:val="en-US" w:eastAsia="en-US"/>
              </w:rPr>
              <w:lastRenderedPageBreak/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городского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районного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ind w:firstLine="567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исполнительного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комитета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местной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ind w:firstLine="567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администрации района в г.</w:t>
            </w: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  <w:r w:rsidRPr="002E6395">
              <w:rPr>
                <w:color w:val="auto"/>
                <w:sz w:val="20"/>
                <w:szCs w:val="20"/>
                <w:lang w:eastAsia="en-US"/>
              </w:rPr>
              <w:t>Минске)</w:t>
            </w:r>
          </w:p>
        </w:tc>
      </w:tr>
    </w:tbl>
    <w:p w:rsidR="003A47F3" w:rsidRPr="002E6395" w:rsidRDefault="008928DD" w:rsidP="003A47F3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hyperlink r:id="rId13" w:tooltip="-" w:history="1">
        <w:r w:rsidR="003A47F3" w:rsidRPr="002E6395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</w:hyperlink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>о внесении изменений и (или) дополнений в сведения, ранее внесенные</w:t>
      </w:r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 xml:space="preserve">в Торговый реестр Республики Беларусь, о розничном торговом </w:t>
      </w:r>
      <w:proofErr w:type="gramStart"/>
      <w:r w:rsidR="003A47F3" w:rsidRPr="002E6395">
        <w:rPr>
          <w:b/>
          <w:bCs/>
          <w:color w:val="auto"/>
          <w:sz w:val="24"/>
          <w:szCs w:val="24"/>
          <w:lang w:eastAsia="en-US"/>
        </w:rPr>
        <w:t>объекте</w:t>
      </w:r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>(</w:t>
      </w:r>
      <w:proofErr w:type="gramEnd"/>
      <w:r w:rsidR="003A47F3" w:rsidRPr="002E6395">
        <w:rPr>
          <w:b/>
          <w:bCs/>
          <w:color w:val="auto"/>
          <w:sz w:val="24"/>
          <w:szCs w:val="24"/>
          <w:lang w:eastAsia="en-US"/>
        </w:rPr>
        <w:t>за исключением передвижных средств развозной и разносной торговли)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9"/>
        <w:gridCol w:w="2306"/>
      </w:tblGrid>
      <w:tr w:rsidR="003A47F3" w:rsidRPr="002E6395" w:rsidTr="00C07F93">
        <w:trPr>
          <w:trHeight w:val="24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(полное наименование юридического лица либо фамилия, собственное имя, отчество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(если таковое имеется) индивидуального предпринимателя, учетный номер плательщика)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3932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Регистрационный номер в Торговом </w:t>
            </w:r>
            <w:hyperlink r:id="rId14" w:anchor="a188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реестре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 Республики Беларусь: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2E6395">
        <w:rPr>
          <w:color w:val="auto"/>
          <w:sz w:val="24"/>
          <w:szCs w:val="24"/>
          <w:lang w:eastAsia="en-US"/>
        </w:rPr>
        <w:t xml:space="preserve">Прошу внести изменения и (или) дополнения в сведения, ранее внесенные в Торговый </w:t>
      </w:r>
      <w:hyperlink r:id="rId15" w:anchor="a188" w:tooltip="+" w:history="1">
        <w:r w:rsidRPr="002E6395">
          <w:rPr>
            <w:color w:val="0038C8"/>
            <w:sz w:val="24"/>
            <w:szCs w:val="24"/>
            <w:u w:val="single"/>
            <w:lang w:eastAsia="en-US"/>
          </w:rPr>
          <w:t>реестр</w:t>
        </w:r>
      </w:hyperlink>
      <w:r w:rsidRPr="002E6395">
        <w:rPr>
          <w:color w:val="auto"/>
          <w:sz w:val="24"/>
          <w:szCs w:val="24"/>
          <w:lang w:eastAsia="en-US"/>
        </w:rPr>
        <w:t xml:space="preserve"> Республики Беларусь, в связи с: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1393"/>
        <w:gridCol w:w="1797"/>
        <w:gridCol w:w="1169"/>
        <w:gridCol w:w="1449"/>
        <w:gridCol w:w="983"/>
        <w:gridCol w:w="158"/>
        <w:gridCol w:w="158"/>
        <w:gridCol w:w="93"/>
        <w:gridCol w:w="564"/>
        <w:gridCol w:w="173"/>
        <w:gridCol w:w="153"/>
        <w:gridCol w:w="674"/>
        <w:gridCol w:w="307"/>
        <w:gridCol w:w="892"/>
        <w:gridCol w:w="436"/>
      </w:tblGrid>
      <w:tr w:rsidR="003A47F3" w:rsidRPr="002E6395" w:rsidTr="00C07F93">
        <w:trPr>
          <w:trHeight w:val="24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057" w:type="pct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отметка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4057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3A47F3" w:rsidRPr="002E6395" w:rsidTr="00C07F93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05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4057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Изменением адреса места нахождения торгового объекта при фактически неизменном месте осуществления деятельности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47F3" w:rsidRPr="002E6395" w:rsidRDefault="003A47F3" w:rsidP="00C07F93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05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2.1.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нахождения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торгового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объекта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>: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почтовый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индекс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область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lastRenderedPageBreak/>
              <w:t>район</w:t>
            </w:r>
            <w:proofErr w:type="spellEnd"/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сельсовет</w:t>
            </w:r>
            <w:proofErr w:type="spellEnd"/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населенный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пункт</w:t>
            </w:r>
            <w:proofErr w:type="spellEnd"/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район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города</w:t>
            </w:r>
            <w:proofErr w:type="spellEnd"/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улица, проспект, переулок и иное 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дома</w:t>
            </w:r>
            <w:proofErr w:type="spellEnd"/>
          </w:p>
        </w:tc>
        <w:tc>
          <w:tcPr>
            <w:tcW w:w="2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корпус</w:t>
            </w:r>
            <w:proofErr w:type="spellEnd"/>
          </w:p>
        </w:tc>
        <w:tc>
          <w:tcPr>
            <w:tcW w:w="15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вид (квартира, комната, офис и иное) и номер помещения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3.</w:t>
            </w:r>
          </w:p>
        </w:tc>
        <w:tc>
          <w:tcPr>
            <w:tcW w:w="4057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Изменением классов, групп и (или) подгрупп реализуемых товаров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05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3.1. Характер вносимых изменений и (или) дополнений:</w:t>
            </w:r>
          </w:p>
        </w:tc>
        <w:tc>
          <w:tcPr>
            <w:tcW w:w="9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да</w:t>
            </w:r>
            <w:proofErr w:type="spellEnd"/>
          </w:p>
        </w:tc>
        <w:tc>
          <w:tcPr>
            <w:tcW w:w="1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нет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включить классы, группы и (или) подгруппы товаров</w:t>
            </w:r>
          </w:p>
        </w:tc>
        <w:tc>
          <w:tcPr>
            <w:tcW w:w="9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исключить классы, группы и (или) подгруппы товаров</w:t>
            </w:r>
          </w:p>
        </w:tc>
        <w:tc>
          <w:tcPr>
            <w:tcW w:w="9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3.2. Классы, группы и (или) подгруппы товаров</w:t>
            </w:r>
            <w:hyperlink r:id="rId16" w:anchor="a29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*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>:</w:t>
            </w:r>
          </w:p>
        </w:tc>
      </w:tr>
      <w:tr w:rsidR="003A47F3" w:rsidRPr="002E6395" w:rsidTr="00C07F93">
        <w:trPr>
          <w:trHeight w:val="240"/>
        </w:trPr>
        <w:tc>
          <w:tcPr>
            <w:tcW w:w="1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16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подгруппа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1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1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4.</w:t>
            </w:r>
          </w:p>
        </w:tc>
        <w:tc>
          <w:tcPr>
            <w:tcW w:w="4057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Изменением иных сведений о торговом объекте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4.1. Наименование торгового объекта (при его наличии)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4.2. Наименование торговой сети</w:t>
            </w:r>
            <w:hyperlink r:id="rId17" w:anchor="a30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**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 (при его наличии)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4.3. 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Вид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торгового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объекта</w:t>
            </w:r>
            <w:proofErr w:type="spellEnd"/>
            <w:r w:rsidR="008928DD">
              <w:fldChar w:fldCharType="begin"/>
            </w:r>
            <w:r w:rsidR="008928DD">
              <w:instrText xml:space="preserve"> HYPERLINK "file:///C:\\Gbinfo_u\\Одно%20Окно\\Temp\\377855.</w:instrText>
            </w:r>
            <w:r w:rsidR="008928DD">
              <w:instrText xml:space="preserve">htm" \l "a31" \o "+" </w:instrText>
            </w:r>
            <w:r w:rsidR="008928DD">
              <w:fldChar w:fldCharType="separate"/>
            </w:r>
            <w:r w:rsidRPr="002E6395">
              <w:rPr>
                <w:color w:val="0038C8"/>
                <w:sz w:val="24"/>
                <w:szCs w:val="24"/>
                <w:u w:val="single"/>
                <w:lang w:val="en-US" w:eastAsia="en-US"/>
              </w:rPr>
              <w:t>***</w:t>
            </w:r>
            <w:r w:rsidR="008928DD">
              <w:rPr>
                <w:color w:val="0038C8"/>
                <w:sz w:val="24"/>
                <w:szCs w:val="24"/>
                <w:u w:val="single"/>
                <w:lang w:val="en-US" w:eastAsia="en-US"/>
              </w:rPr>
              <w:fldChar w:fldCharType="end"/>
            </w:r>
            <w:r w:rsidRPr="002E6395">
              <w:rPr>
                <w:color w:val="auto"/>
                <w:sz w:val="24"/>
                <w:szCs w:val="24"/>
                <w:lang w:val="en-US" w:eastAsia="en-US"/>
              </w:rPr>
              <w:t>: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ассортименту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товаров</w:t>
            </w:r>
            <w:proofErr w:type="spellEnd"/>
            <w:r w:rsidR="008928DD">
              <w:fldChar w:fldCharType="begin"/>
            </w:r>
            <w:r w:rsidR="008928DD">
              <w:instrText xml:space="preserve"> HYPERLINK "file:///C:\\Gbinfo_u\\Одно%20Окно\\Temp\\377855.htm" \l "a32" \o "+" </w:instrText>
            </w:r>
            <w:r w:rsidR="008928DD">
              <w:fldChar w:fldCharType="separate"/>
            </w:r>
            <w:r w:rsidRPr="002E6395">
              <w:rPr>
                <w:color w:val="0038C8"/>
                <w:sz w:val="24"/>
                <w:szCs w:val="24"/>
                <w:u w:val="single"/>
                <w:lang w:val="en-US" w:eastAsia="en-US"/>
              </w:rPr>
              <w:t>****</w:t>
            </w:r>
            <w:r w:rsidR="008928DD">
              <w:rPr>
                <w:color w:val="0038C8"/>
                <w:sz w:val="24"/>
                <w:szCs w:val="24"/>
                <w:u w:val="single"/>
                <w:lang w:val="en-US" w:eastAsia="en-US"/>
              </w:rPr>
              <w:fldChar w:fldCharType="end"/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способу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организации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«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фирменный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>»</w:t>
            </w:r>
            <w:hyperlink r:id="rId18" w:anchor="a32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val="en-US" w:eastAsia="en-US"/>
                </w:rPr>
                <w:t>****</w:t>
              </w:r>
            </w:hyperlink>
          </w:p>
        </w:tc>
        <w:tc>
          <w:tcPr>
            <w:tcW w:w="5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да</w:t>
            </w:r>
            <w:proofErr w:type="spellEnd"/>
          </w:p>
        </w:tc>
        <w:tc>
          <w:tcPr>
            <w:tcW w:w="5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нет</w:t>
            </w:r>
            <w:proofErr w:type="spellEnd"/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lastRenderedPageBreak/>
              <w:t xml:space="preserve">4.4.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Тип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торгового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объекта</w:t>
            </w:r>
            <w:proofErr w:type="spellEnd"/>
            <w:r w:rsidR="008928DD">
              <w:fldChar w:fldCharType="begin"/>
            </w:r>
            <w:r w:rsidR="008928DD">
              <w:instrText xml:space="preserve"> HYPERLINK "file:///C:\\Gbinfo_u\\Одно%20Окно\\Temp\\377855.htm" \l "a32" \o "+" </w:instrText>
            </w:r>
            <w:r w:rsidR="008928DD">
              <w:fldChar w:fldCharType="separate"/>
            </w:r>
            <w:r w:rsidRPr="002E6395">
              <w:rPr>
                <w:color w:val="0038C8"/>
                <w:sz w:val="24"/>
                <w:szCs w:val="24"/>
                <w:u w:val="single"/>
                <w:lang w:val="en-US" w:eastAsia="en-US"/>
              </w:rPr>
              <w:t>****</w:t>
            </w:r>
            <w:r w:rsidR="008928DD">
              <w:rPr>
                <w:color w:val="0038C8"/>
                <w:sz w:val="24"/>
                <w:szCs w:val="24"/>
                <w:u w:val="single"/>
                <w:lang w:val="en-US" w:eastAsia="en-US"/>
              </w:rPr>
              <w:fldChar w:fldCharType="end"/>
            </w:r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212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4.5. Торговая площадь торгового объекта (при ее наличии)</w:t>
            </w:r>
          </w:p>
        </w:tc>
        <w:tc>
          <w:tcPr>
            <w:tcW w:w="13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кв</w:t>
            </w:r>
            <w:proofErr w:type="spellEnd"/>
            <w:proofErr w:type="gram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>. м</w:t>
            </w:r>
          </w:p>
        </w:tc>
      </w:tr>
      <w:tr w:rsidR="003A47F3" w:rsidRPr="002E6395" w:rsidTr="00C07F93">
        <w:trPr>
          <w:trHeight w:val="24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>4.6. Номера контактных телефонов, адрес электронной почты торгового объекта (при их наличии):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контактный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код</w:t>
            </w:r>
            <w:proofErr w:type="spellEnd"/>
          </w:p>
        </w:tc>
        <w:tc>
          <w:tcPr>
            <w:tcW w:w="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контактный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код</w:t>
            </w:r>
            <w:proofErr w:type="spellEnd"/>
          </w:p>
        </w:tc>
        <w:tc>
          <w:tcPr>
            <w:tcW w:w="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электронная</w:t>
            </w:r>
            <w:proofErr w:type="spellEnd"/>
            <w:r w:rsidRPr="002E6395">
              <w:rPr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4"/>
                <w:szCs w:val="24"/>
                <w:lang w:val="en-US" w:eastAsia="en-US"/>
              </w:rPr>
              <w:t>почта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e-mail:</w:t>
            </w:r>
          </w:p>
        </w:tc>
        <w:tc>
          <w:tcPr>
            <w:tcW w:w="16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204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Руководитель юридического лица </w:t>
            </w:r>
            <w:r w:rsidRPr="002E6395">
              <w:rPr>
                <w:color w:val="auto"/>
                <w:sz w:val="24"/>
                <w:szCs w:val="24"/>
                <w:lang w:eastAsia="en-US"/>
              </w:rPr>
              <w:br/>
              <w:t xml:space="preserve">(индивидуальный предприниматель) </w:t>
            </w:r>
            <w:r w:rsidRPr="002E6395">
              <w:rPr>
                <w:color w:val="auto"/>
                <w:sz w:val="24"/>
                <w:szCs w:val="24"/>
                <w:lang w:eastAsia="en-US"/>
              </w:rPr>
              <w:br/>
              <w:t>или уполномоченное им лицо</w:t>
            </w:r>
          </w:p>
        </w:tc>
        <w:tc>
          <w:tcPr>
            <w:tcW w:w="13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__________________</w:t>
            </w:r>
          </w:p>
        </w:tc>
        <w:tc>
          <w:tcPr>
            <w:tcW w:w="1481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_____________________</w:t>
            </w:r>
          </w:p>
        </w:tc>
      </w:tr>
      <w:tr w:rsidR="003A47F3" w:rsidRPr="002E6395" w:rsidTr="00C07F93">
        <w:trPr>
          <w:trHeight w:val="240"/>
        </w:trPr>
        <w:tc>
          <w:tcPr>
            <w:tcW w:w="2204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подпись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81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инициалы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</w:tbl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4"/>
          <w:szCs w:val="24"/>
          <w:lang w:val="en-US" w:eastAsia="en-US"/>
        </w:rPr>
      </w:pPr>
      <w:r w:rsidRPr="002E6395">
        <w:rPr>
          <w:color w:val="auto"/>
          <w:sz w:val="24"/>
          <w:szCs w:val="24"/>
          <w:lang w:val="en-US" w:eastAsia="en-US"/>
        </w:rPr>
        <w:t> </w:t>
      </w:r>
    </w:p>
    <w:p w:rsidR="003A47F3" w:rsidRPr="002E6395" w:rsidRDefault="003A47F3" w:rsidP="003A47F3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r w:rsidRPr="002E6395">
        <w:rPr>
          <w:color w:val="auto"/>
          <w:sz w:val="24"/>
          <w:szCs w:val="24"/>
          <w:lang w:val="en-US" w:eastAsia="en-US"/>
        </w:rPr>
        <w:t>___ _______________ 20___ г.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4"/>
          <w:szCs w:val="24"/>
          <w:lang w:val="en-US" w:eastAsia="en-US"/>
        </w:rPr>
      </w:pPr>
      <w:r w:rsidRPr="002E6395">
        <w:rPr>
          <w:color w:val="auto"/>
          <w:sz w:val="24"/>
          <w:szCs w:val="24"/>
          <w:lang w:val="en-US" w:eastAsia="en-US"/>
        </w:rPr>
        <w:t> </w:t>
      </w:r>
    </w:p>
    <w:p w:rsidR="003A47F3" w:rsidRPr="002E6395" w:rsidRDefault="003A47F3" w:rsidP="003A47F3">
      <w:pPr>
        <w:jc w:val="both"/>
        <w:rPr>
          <w:color w:val="auto"/>
          <w:sz w:val="20"/>
          <w:szCs w:val="20"/>
          <w:lang w:val="en-US" w:eastAsia="en-US"/>
        </w:rPr>
      </w:pPr>
      <w:r w:rsidRPr="002E6395">
        <w:rPr>
          <w:color w:val="auto"/>
          <w:sz w:val="20"/>
          <w:szCs w:val="20"/>
          <w:lang w:val="en-US" w:eastAsia="en-US"/>
        </w:rPr>
        <w:t>______________________________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6" w:name="a29"/>
      <w:bookmarkEnd w:id="16"/>
      <w:r w:rsidRPr="002E6395">
        <w:rPr>
          <w:color w:val="auto"/>
          <w:sz w:val="20"/>
          <w:szCs w:val="20"/>
          <w:lang w:eastAsia="en-US"/>
        </w:rPr>
        <w:t xml:space="preserve">* Классы, группы и (или) подгруппы товаров в соответствии с перечнем товаров розничной и оптовой торговли, установленным согласно </w:t>
      </w:r>
      <w:hyperlink r:id="rId19" w:anchor="a2" w:tooltip="+" w:history="1">
        <w:r w:rsidRPr="002E6395">
          <w:rPr>
            <w:color w:val="0038C8"/>
            <w:sz w:val="20"/>
            <w:szCs w:val="20"/>
            <w:u w:val="single"/>
            <w:lang w:eastAsia="en-US"/>
          </w:rPr>
          <w:t>приложению 1</w:t>
        </w:r>
      </w:hyperlink>
      <w:r w:rsidRPr="002E6395">
        <w:rPr>
          <w:color w:val="auto"/>
          <w:sz w:val="20"/>
          <w:szCs w:val="20"/>
          <w:lang w:eastAsia="en-US"/>
        </w:rPr>
        <w:t xml:space="preserve"> к настоящему постановлению.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7" w:name="a30"/>
      <w:bookmarkEnd w:id="17"/>
      <w:r w:rsidRPr="002E6395">
        <w:rPr>
          <w:color w:val="auto"/>
          <w:sz w:val="20"/>
          <w:szCs w:val="20"/>
          <w:lang w:eastAsia="en-US"/>
        </w:rPr>
        <w:t>** Средство индивидуализации, используемое стационарным торговым объектом, входящим в торговую сеть.</w:t>
      </w:r>
    </w:p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8" w:name="a31"/>
      <w:bookmarkEnd w:id="18"/>
      <w:r w:rsidRPr="002E6395">
        <w:rPr>
          <w:color w:val="auto"/>
          <w:sz w:val="20"/>
          <w:szCs w:val="20"/>
          <w:lang w:eastAsia="en-US"/>
        </w:rPr>
        <w:t xml:space="preserve">*** В соответствии с </w:t>
      </w:r>
      <w:hyperlink r:id="rId20" w:anchor="a2" w:tooltip="+" w:history="1">
        <w:r w:rsidRPr="002E6395">
          <w:rPr>
            <w:color w:val="0038C8"/>
            <w:sz w:val="20"/>
            <w:szCs w:val="20"/>
            <w:u w:val="single"/>
            <w:lang w:eastAsia="en-US"/>
          </w:rPr>
          <w:t>Инструкцией</w:t>
        </w:r>
      </w:hyperlink>
      <w:r w:rsidRPr="002E6395">
        <w:rPr>
          <w:color w:val="auto"/>
          <w:sz w:val="20"/>
          <w:szCs w:val="20"/>
          <w:lang w:eastAsia="en-US"/>
        </w:rPr>
        <w:t xml:space="preserve"> о порядке классификации розничных торговых объектов по видам и типам, утвержденной постановлением Министерства торговли Республики Беларусь от 26</w:t>
      </w:r>
      <w:r w:rsidRPr="002E6395">
        <w:rPr>
          <w:color w:val="auto"/>
          <w:sz w:val="20"/>
          <w:szCs w:val="20"/>
          <w:lang w:val="en-US" w:eastAsia="en-US"/>
        </w:rPr>
        <w:t> </w:t>
      </w:r>
      <w:r w:rsidRPr="002E6395">
        <w:rPr>
          <w:color w:val="auto"/>
          <w:sz w:val="20"/>
          <w:szCs w:val="20"/>
          <w:lang w:eastAsia="en-US"/>
        </w:rPr>
        <w:t>июня 2014</w:t>
      </w:r>
      <w:r w:rsidRPr="002E6395">
        <w:rPr>
          <w:color w:val="auto"/>
          <w:sz w:val="20"/>
          <w:szCs w:val="20"/>
          <w:lang w:val="en-US" w:eastAsia="en-US"/>
        </w:rPr>
        <w:t> </w:t>
      </w:r>
      <w:r w:rsidRPr="002E6395">
        <w:rPr>
          <w:color w:val="auto"/>
          <w:sz w:val="20"/>
          <w:szCs w:val="20"/>
          <w:lang w:eastAsia="en-US"/>
        </w:rPr>
        <w:t>г. №</w:t>
      </w:r>
      <w:r w:rsidRPr="002E6395">
        <w:rPr>
          <w:color w:val="auto"/>
          <w:sz w:val="20"/>
          <w:szCs w:val="20"/>
          <w:lang w:val="en-US" w:eastAsia="en-US"/>
        </w:rPr>
        <w:t> </w:t>
      </w:r>
      <w:r w:rsidRPr="002E6395">
        <w:rPr>
          <w:color w:val="auto"/>
          <w:sz w:val="20"/>
          <w:szCs w:val="20"/>
          <w:lang w:eastAsia="en-US"/>
        </w:rPr>
        <w:t>25 (Национальный правовой Интернет-портал Республики Беларусь, 09.08.2014, 8/28976).</w:t>
      </w: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9" w:name="a32"/>
      <w:bookmarkEnd w:id="19"/>
      <w:r w:rsidRPr="002E6395">
        <w:rPr>
          <w:color w:val="auto"/>
          <w:sz w:val="20"/>
          <w:szCs w:val="20"/>
          <w:lang w:eastAsia="en-US"/>
        </w:rPr>
        <w:t xml:space="preserve">**** Указывается для магазина в соответствии с </w:t>
      </w:r>
      <w:hyperlink r:id="rId21" w:anchor="a2" w:tooltip="+" w:history="1">
        <w:r w:rsidRPr="002E6395">
          <w:rPr>
            <w:color w:val="0038C8"/>
            <w:sz w:val="20"/>
            <w:szCs w:val="20"/>
            <w:u w:val="single"/>
            <w:lang w:eastAsia="en-US"/>
          </w:rPr>
          <w:t>Инструкцией</w:t>
        </w:r>
      </w:hyperlink>
      <w:r w:rsidRPr="002E6395">
        <w:rPr>
          <w:color w:val="auto"/>
          <w:sz w:val="20"/>
          <w:szCs w:val="20"/>
          <w:lang w:eastAsia="en-US"/>
        </w:rPr>
        <w:t xml:space="preserve"> о порядке классификации розничных торговых объектов по видам и типам.</w:t>
      </w: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</w:p>
    <w:p w:rsidR="003A47F3" w:rsidRDefault="003A47F3" w:rsidP="003A47F3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9.10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2"/>
        <w:gridCol w:w="4918"/>
      </w:tblGrid>
      <w:tr w:rsidR="003A47F3" w:rsidRPr="00CC2017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CC2017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bookmarkStart w:id="20" w:name="a55"/>
            <w:bookmarkEnd w:id="20"/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CC2017" w:rsidRDefault="003A47F3" w:rsidP="00C07F93">
            <w:pPr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CC2017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городского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районного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ind w:firstLine="567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lastRenderedPageBreak/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исполнительного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комитета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местной</w:t>
            </w:r>
            <w:proofErr w:type="spellEnd"/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ind w:firstLine="567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администрации района в г.</w:t>
            </w: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  <w:r w:rsidRPr="002E6395">
              <w:rPr>
                <w:color w:val="auto"/>
                <w:sz w:val="20"/>
                <w:szCs w:val="20"/>
                <w:lang w:eastAsia="en-US"/>
              </w:rPr>
              <w:t>Минске)</w:t>
            </w:r>
          </w:p>
        </w:tc>
      </w:tr>
    </w:tbl>
    <w:p w:rsidR="003A47F3" w:rsidRPr="002E6395" w:rsidRDefault="008928DD" w:rsidP="003A47F3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hyperlink r:id="rId22" w:tooltip="-" w:history="1">
        <w:r w:rsidR="003A47F3" w:rsidRPr="002E6395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</w:hyperlink>
      <w:r w:rsidR="003A47F3" w:rsidRPr="002E6395">
        <w:rPr>
          <w:b/>
          <w:bCs/>
          <w:color w:val="auto"/>
          <w:sz w:val="24"/>
          <w:szCs w:val="24"/>
          <w:lang w:eastAsia="en-US"/>
        </w:rPr>
        <w:t xml:space="preserve"> </w:t>
      </w:r>
      <w:r w:rsidR="003A47F3" w:rsidRPr="002E6395">
        <w:rPr>
          <w:b/>
          <w:bCs/>
          <w:color w:val="auto"/>
          <w:sz w:val="24"/>
          <w:szCs w:val="24"/>
          <w:lang w:eastAsia="en-US"/>
        </w:rPr>
        <w:br/>
        <w:t>об исключении сведений из Торгового реестра Республики Беларусь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3A47F3" w:rsidRPr="002E6395" w:rsidTr="00C07F93">
        <w:trPr>
          <w:trHeight w:val="23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(полное наименование юридического лица либо фамилия, собственное имя, отчество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38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eastAsia="en-US"/>
              </w:rPr>
              <w:t>(если таковое имеется) индивидуального предпринимателя, учетный номер плательщика)</w:t>
            </w:r>
          </w:p>
        </w:tc>
      </w:tr>
    </w:tbl>
    <w:p w:rsidR="003A47F3" w:rsidRPr="002E6395" w:rsidRDefault="003A47F3" w:rsidP="003A47F3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2E6395">
        <w:rPr>
          <w:color w:val="auto"/>
          <w:sz w:val="24"/>
          <w:szCs w:val="24"/>
          <w:lang w:eastAsia="en-US"/>
        </w:rPr>
        <w:t xml:space="preserve">Прошу исключить сведения из Торгового </w:t>
      </w:r>
      <w:hyperlink r:id="rId23" w:anchor="a188" w:tooltip="+" w:history="1">
        <w:r w:rsidRPr="002E6395">
          <w:rPr>
            <w:color w:val="0038C8"/>
            <w:sz w:val="24"/>
            <w:szCs w:val="24"/>
            <w:u w:val="single"/>
            <w:lang w:eastAsia="en-US"/>
          </w:rPr>
          <w:t>реестра</w:t>
        </w:r>
      </w:hyperlink>
      <w:r w:rsidRPr="002E6395">
        <w:rPr>
          <w:color w:val="auto"/>
          <w:sz w:val="24"/>
          <w:szCs w:val="24"/>
          <w:lang w:eastAsia="en-US"/>
        </w:rPr>
        <w:t xml:space="preserve"> Республики Беларусь.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1"/>
        <w:gridCol w:w="2840"/>
        <w:gridCol w:w="1078"/>
        <w:gridCol w:w="2121"/>
      </w:tblGrid>
      <w:tr w:rsidR="003A47F3" w:rsidRPr="002E6395" w:rsidTr="00C07F93">
        <w:trPr>
          <w:trHeight w:val="238"/>
        </w:trPr>
        <w:tc>
          <w:tcPr>
            <w:tcW w:w="40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both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Регистрационный номер в Торговом </w:t>
            </w:r>
            <w:hyperlink r:id="rId24" w:anchor="a188" w:tooltip="+" w:history="1">
              <w:r w:rsidRPr="002E6395">
                <w:rPr>
                  <w:color w:val="0038C8"/>
                  <w:sz w:val="24"/>
                  <w:szCs w:val="24"/>
                  <w:u w:val="single"/>
                  <w:lang w:eastAsia="en-US"/>
                </w:rPr>
                <w:t>реестре</w:t>
              </w:r>
            </w:hyperlink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 Республики Беларусь: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rPr>
                <w:color w:val="auto"/>
                <w:sz w:val="20"/>
                <w:szCs w:val="20"/>
                <w:lang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</w:tr>
      <w:tr w:rsidR="003A47F3" w:rsidRPr="002E6395" w:rsidTr="00C07F93">
        <w:trPr>
          <w:trHeight w:val="240"/>
        </w:trPr>
        <w:tc>
          <w:tcPr>
            <w:tcW w:w="22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2E6395">
              <w:rPr>
                <w:color w:val="auto"/>
                <w:sz w:val="24"/>
                <w:szCs w:val="24"/>
                <w:lang w:eastAsia="en-US"/>
              </w:rPr>
              <w:t xml:space="preserve">Руководитель юридического лица </w:t>
            </w:r>
            <w:r w:rsidRPr="002E6395">
              <w:rPr>
                <w:color w:val="auto"/>
                <w:sz w:val="24"/>
                <w:szCs w:val="24"/>
                <w:lang w:eastAsia="en-US"/>
              </w:rPr>
              <w:br/>
              <w:t xml:space="preserve">(индивидуальный предприниматель) </w:t>
            </w:r>
            <w:r w:rsidRPr="002E6395">
              <w:rPr>
                <w:color w:val="auto"/>
                <w:sz w:val="24"/>
                <w:szCs w:val="24"/>
                <w:lang w:eastAsia="en-US"/>
              </w:rPr>
              <w:br/>
              <w:t>или уполномоченное им лицо</w:t>
            </w: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__________________</w:t>
            </w:r>
          </w:p>
        </w:tc>
        <w:tc>
          <w:tcPr>
            <w:tcW w:w="148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2E6395">
              <w:rPr>
                <w:color w:val="auto"/>
                <w:sz w:val="24"/>
                <w:szCs w:val="24"/>
                <w:lang w:val="en-US" w:eastAsia="en-US"/>
              </w:rPr>
              <w:t>_____________________</w:t>
            </w:r>
          </w:p>
        </w:tc>
      </w:tr>
      <w:tr w:rsidR="003A47F3" w:rsidRPr="002E6395" w:rsidTr="00C07F93">
        <w:trPr>
          <w:trHeight w:val="240"/>
        </w:trPr>
        <w:tc>
          <w:tcPr>
            <w:tcW w:w="22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подпись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48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7F3" w:rsidRPr="002E6395" w:rsidRDefault="003A47F3" w:rsidP="00C07F9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2E6395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инициалы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E6395">
              <w:rPr>
                <w:color w:val="auto"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2E6395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</w:tbl>
    <w:p w:rsidR="003A47F3" w:rsidRPr="002E6395" w:rsidRDefault="003A47F3" w:rsidP="003A47F3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r w:rsidRPr="002E6395">
        <w:rPr>
          <w:color w:val="auto"/>
          <w:sz w:val="24"/>
          <w:szCs w:val="24"/>
          <w:lang w:val="en-US" w:eastAsia="en-US"/>
        </w:rPr>
        <w:t>___ _______________ 20___ г.</w:t>
      </w:r>
    </w:p>
    <w:p w:rsidR="00337E7C" w:rsidRDefault="00337E7C"/>
    <w:sectPr w:rsidR="00337E7C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F3"/>
    <w:rsid w:val="00337E7C"/>
    <w:rsid w:val="003A47F3"/>
    <w:rsid w:val="0089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0B021-9224-480A-BAF8-096E7307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F3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3A47F3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3A47F3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3A47F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3A47F3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Gbinfo_u\&#1054;&#1076;&#1085;&#1086;%20&#1054;&#1082;&#1085;&#1086;\Temp\377855.htm" TargetMode="External"/><Relationship Id="rId13" Type="http://schemas.openxmlformats.org/officeDocument/2006/relationships/hyperlink" Target="file:///C:\Gbinfo_u\&#1054;&#1076;&#1085;&#1086;%20&#1054;&#1082;&#1085;&#1086;\Temp\173266.xls" TargetMode="External"/><Relationship Id="rId18" Type="http://schemas.openxmlformats.org/officeDocument/2006/relationships/hyperlink" Target="file:///C:\Gbinfo_u\&#1054;&#1076;&#1085;&#1086;%20&#1054;&#1082;&#1085;&#1086;\Temp\377855.ht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file:///C:\Gbinfo_u\&#1054;&#1076;&#1085;&#1086;%20&#1054;&#1082;&#1085;&#1086;\Temp\285841.htm" TargetMode="External"/><Relationship Id="rId7" Type="http://schemas.openxmlformats.org/officeDocument/2006/relationships/hyperlink" Target="file:///C:\Gbinfo_u\&#1054;&#1076;&#1085;&#1086;%20&#1054;&#1082;&#1085;&#1086;\Temp\377855.htm" TargetMode="External"/><Relationship Id="rId12" Type="http://schemas.openxmlformats.org/officeDocument/2006/relationships/hyperlink" Target="file:///C:\Gbinfo_u\&#1054;&#1076;&#1085;&#1086;%20&#1054;&#1082;&#1085;&#1086;\Temp\377855.htm" TargetMode="External"/><Relationship Id="rId17" Type="http://schemas.openxmlformats.org/officeDocument/2006/relationships/hyperlink" Target="file:///C:\Gbinfo_u\&#1054;&#1076;&#1085;&#1086;%20&#1054;&#1082;&#1085;&#1086;\Temp\377855.ht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Gbinfo_u\&#1054;&#1076;&#1085;&#1086;%20&#1054;&#1082;&#1085;&#1086;\Temp\377855.htm" TargetMode="External"/><Relationship Id="rId20" Type="http://schemas.openxmlformats.org/officeDocument/2006/relationships/hyperlink" Target="file:///C:\Gbinfo_u\&#1054;&#1076;&#1085;&#1086;%20&#1054;&#1082;&#1085;&#1086;\Temp\285841.htm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Gbinfo_u\&#1054;&#1076;&#1085;&#1086;%20&#1054;&#1082;&#1085;&#1086;\Temp\219924.htm" TargetMode="External"/><Relationship Id="rId11" Type="http://schemas.openxmlformats.org/officeDocument/2006/relationships/hyperlink" Target="file:///C:\Gbinfo_u\&#1054;&#1076;&#1085;&#1086;%20&#1054;&#1082;&#1085;&#1086;\Temp\285841.htm" TargetMode="External"/><Relationship Id="rId24" Type="http://schemas.openxmlformats.org/officeDocument/2006/relationships/hyperlink" Target="file:///C:\Gbinfo_u\&#1054;&#1076;&#1085;&#1086;%20&#1054;&#1082;&#1085;&#1086;\Temp\219924.htm" TargetMode="External"/><Relationship Id="rId5" Type="http://schemas.openxmlformats.org/officeDocument/2006/relationships/hyperlink" Target="file:///C:\Gbinfo_u\&#1054;&#1076;&#1085;&#1086;%20&#1054;&#1082;&#1085;&#1086;\Temp\219924.htm" TargetMode="External"/><Relationship Id="rId15" Type="http://schemas.openxmlformats.org/officeDocument/2006/relationships/hyperlink" Target="file:///C:\Gbinfo_u\&#1054;&#1076;&#1085;&#1086;%20&#1054;&#1082;&#1085;&#1086;\Temp\219924.htm" TargetMode="External"/><Relationship Id="rId23" Type="http://schemas.openxmlformats.org/officeDocument/2006/relationships/hyperlink" Target="file:///C:\Gbinfo_u\&#1054;&#1076;&#1085;&#1086;%20&#1054;&#1082;&#1085;&#1086;\Temp\219924.htm" TargetMode="External"/><Relationship Id="rId10" Type="http://schemas.openxmlformats.org/officeDocument/2006/relationships/hyperlink" Target="file:///C:\Gbinfo_u\&#1054;&#1076;&#1085;&#1086;%20&#1054;&#1082;&#1085;&#1086;\Temp\285841.htm" TargetMode="External"/><Relationship Id="rId19" Type="http://schemas.openxmlformats.org/officeDocument/2006/relationships/hyperlink" Target="file:///C:\Gbinfo_u\&#1054;&#1076;&#1085;&#1086;%20&#1054;&#1082;&#1085;&#1086;\Temp\377855.htm" TargetMode="External"/><Relationship Id="rId4" Type="http://schemas.openxmlformats.org/officeDocument/2006/relationships/hyperlink" Target="file:///C:\Gbinfo_u\&#1054;&#1076;&#1085;&#1086;%20&#1054;&#1082;&#1085;&#1086;\Temp\173265.xls" TargetMode="External"/><Relationship Id="rId9" Type="http://schemas.openxmlformats.org/officeDocument/2006/relationships/hyperlink" Target="file:///C:\Gbinfo_u\&#1054;&#1076;&#1085;&#1086;%20&#1054;&#1082;&#1085;&#1086;\Temp\377855.htm" TargetMode="External"/><Relationship Id="rId14" Type="http://schemas.openxmlformats.org/officeDocument/2006/relationships/hyperlink" Target="file:///C:\Gbinfo_u\&#1054;&#1076;&#1085;&#1086;%20&#1054;&#1082;&#1085;&#1086;\Temp\219924.htm" TargetMode="External"/><Relationship Id="rId22" Type="http://schemas.openxmlformats.org/officeDocument/2006/relationships/hyperlink" Target="file:///C:\Gbinfo_u\&#1054;&#1076;&#1085;&#1086;%20&#1054;&#1082;&#1085;&#1086;\Temp\198295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1630</Words>
  <Characters>9297</Characters>
  <Application>Microsoft Office Word</Application>
  <DocSecurity>0</DocSecurity>
  <Lines>77</Lines>
  <Paragraphs>21</Paragraphs>
  <ScaleCrop>false</ScaleCrop>
  <Company>diakov.net</Company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2020-06-24T09:40:00Z</dcterms:created>
  <dcterms:modified xsi:type="dcterms:W3CDTF">2020-06-24T09:44:00Z</dcterms:modified>
</cp:coreProperties>
</file>