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3A6AC9" w:rsidTr="004B676E">
        <w:tc>
          <w:tcPr>
            <w:tcW w:w="11160" w:type="dxa"/>
            <w:gridSpan w:val="2"/>
          </w:tcPr>
          <w:p w:rsidR="003A6AC9" w:rsidRPr="00F1193F" w:rsidRDefault="003A6AC9" w:rsidP="004B676E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  <w:p w:rsidR="003A6AC9" w:rsidRPr="00F01B75" w:rsidRDefault="003A6AC9" w:rsidP="004B676E">
            <w:pPr>
              <w:jc w:val="center"/>
              <w:rPr>
                <w:b/>
                <w:bCs/>
                <w:sz w:val="28"/>
                <w:szCs w:val="28"/>
              </w:rPr>
            </w:pPr>
            <w:r w:rsidRPr="00F01B75">
              <w:rPr>
                <w:b/>
                <w:bCs/>
                <w:sz w:val="28"/>
                <w:szCs w:val="28"/>
              </w:rPr>
              <w:t>«</w:t>
            </w:r>
            <w:ins w:id="0" w:author="Unknown" w:date="2013-07-09T00:00:00Z">
              <w:r w:rsidRPr="00F01B75">
                <w:rPr>
                  <w:b/>
                  <w:sz w:val="28"/>
                  <w:szCs w:val="28"/>
                </w:rPr>
                <w:t>Переоформление разрешения на размещение средства наружной рекламы</w:t>
              </w:r>
            </w:ins>
            <w:ins w:id="1" w:author="Unknown" w:date="2019-02-21T00:00:00Z">
              <w:r w:rsidRPr="00F01B75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F01B75">
                <w:rPr>
                  <w:b/>
                  <w:sz w:val="28"/>
                  <w:szCs w:val="28"/>
                </w:rPr>
                <w:t xml:space="preserve"> </w:t>
              </w:r>
            </w:ins>
          </w:p>
        </w:tc>
      </w:tr>
      <w:tr w:rsidR="003A6AC9" w:rsidTr="004B676E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A6AC9" w:rsidRPr="00722542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3A6AC9" w:rsidRPr="00722542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310C5" w:rsidRDefault="004310C5" w:rsidP="004310C5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4310C5" w:rsidRDefault="004310C5" w:rsidP="004310C5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4310C5" w:rsidRDefault="004310C5" w:rsidP="004310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4310C5" w:rsidRDefault="004310C5" w:rsidP="004310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4310C5" w:rsidRDefault="004310C5" w:rsidP="004310C5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4310C5" w:rsidRDefault="004310C5" w:rsidP="004310C5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3A6AC9" w:rsidRDefault="004310C5" w:rsidP="004310C5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3A6AC9" w:rsidTr="004B676E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A6AC9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3A6AC9" w:rsidRPr="00722542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6AC9" w:rsidRPr="00F01B75" w:rsidRDefault="003A6AC9" w:rsidP="004B676E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01B75">
              <w:rPr>
                <w:color w:val="000000"/>
                <w:sz w:val="28"/>
                <w:szCs w:val="28"/>
              </w:rPr>
              <w:t>Заявление</w:t>
            </w:r>
          </w:p>
          <w:p w:rsidR="003A6AC9" w:rsidRPr="00F01B75" w:rsidRDefault="003A6AC9" w:rsidP="004B676E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ins w:id="4" w:author="Unknown" w:date="2013-07-09T00:00:00Z">
              <w:r w:rsidRPr="00F01B75">
                <w:rPr>
                  <w:color w:val="000000"/>
                  <w:sz w:val="28"/>
                  <w:szCs w:val="28"/>
                </w:rPr>
                <w:t>две фотографии с обозначением места размещения средства наружной рекламы размером 9 x 13 сантиметров, выполненные в цвете</w:t>
              </w:r>
              <w:r w:rsidRPr="00F01B75">
                <w:rPr>
                  <w:color w:val="000000"/>
                  <w:sz w:val="28"/>
                  <w:szCs w:val="28"/>
                </w:rPr>
                <w:br/>
              </w:r>
              <w:r w:rsidRPr="00F01B75">
                <w:rPr>
                  <w:color w:val="000000"/>
                  <w:sz w:val="28"/>
                  <w:szCs w:val="28"/>
                </w:rPr>
                <w:br/>
                <w:t>копия документа, подтверждающего передачу права собственности, права хозяйственного ведения или права оперативного управления на средство наружной рекламы иному лицу, – для случая переоформления разрешения в связи с передачей такого права</w:t>
              </w:r>
            </w:ins>
            <w:r>
              <w:rPr>
                <w:color w:val="000000"/>
                <w:sz w:val="28"/>
                <w:szCs w:val="28"/>
                <w:vertAlign w:val="superscript"/>
              </w:rPr>
              <w:fldChar w:fldCharType="begin"/>
            </w:r>
            <w:r>
              <w:rPr>
                <w:color w:val="000000"/>
                <w:sz w:val="28"/>
                <w:szCs w:val="28"/>
                <w:vertAlign w:val="superscript"/>
              </w:rPr>
              <w:instrText>HYPERLINK "../../../../../Gbinfo_u/Одно Окно/Temp/233158.htm" \l "a56" \o "+"</w:instrText>
            </w:r>
            <w:r>
              <w:rPr>
                <w:color w:val="000000"/>
                <w:sz w:val="28"/>
                <w:szCs w:val="28"/>
                <w:vertAlign w:val="superscript"/>
              </w:rPr>
              <w:fldChar w:fldCharType="separate"/>
            </w:r>
            <w:ins w:id="5" w:author="Unknown" w:date="2013-07-09T00:00:00Z">
              <w:r w:rsidRPr="00F01B75">
                <w:rPr>
                  <w:rStyle w:val="a4"/>
                  <w:sz w:val="28"/>
                  <w:szCs w:val="28"/>
                  <w:vertAlign w:val="superscript"/>
                </w:rPr>
                <w:t>2</w:t>
              </w:r>
            </w:ins>
            <w:r>
              <w:rPr>
                <w:color w:val="000000"/>
                <w:sz w:val="28"/>
                <w:szCs w:val="28"/>
                <w:vertAlign w:val="superscript"/>
              </w:rPr>
              <w:fldChar w:fldCharType="end"/>
            </w:r>
            <w:ins w:id="6" w:author="Unknown" w:date="2013-07-09T00:00:00Z">
              <w:r w:rsidRPr="00F01B75">
                <w:rPr>
                  <w:color w:val="000000"/>
                  <w:sz w:val="28"/>
                  <w:szCs w:val="28"/>
                </w:rPr>
                <w:br/>
              </w:r>
              <w:r w:rsidRPr="00F01B75">
                <w:rPr>
                  <w:color w:val="000000"/>
                  <w:sz w:val="28"/>
                  <w:szCs w:val="28"/>
                </w:rPr>
                <w:br/>
                <w:t xml:space="preserve">документ, подтверждающий внесение платы за переоформление </w:t>
              </w:r>
            </w:ins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>HYPERLINK "../../../../../Gbinfo_u/Одно Окно/Temp/109301.htm" \l "a113" \o "+"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ins w:id="7" w:author="Unknown" w:date="2013-07-09T00:00:00Z">
              <w:r w:rsidRPr="00F01B75">
                <w:rPr>
                  <w:rStyle w:val="a4"/>
                  <w:sz w:val="28"/>
                  <w:szCs w:val="28"/>
                </w:rPr>
                <w:t>паспорта</w:t>
              </w:r>
            </w:ins>
            <w:r>
              <w:rPr>
                <w:color w:val="000000"/>
                <w:sz w:val="28"/>
                <w:szCs w:val="28"/>
              </w:rPr>
              <w:fldChar w:fldCharType="end"/>
            </w:r>
            <w:ins w:id="8" w:author="Unknown" w:date="2013-07-09T00:00:00Z">
              <w:r w:rsidRPr="00F01B75">
                <w:rPr>
                  <w:color w:val="000000"/>
                  <w:sz w:val="28"/>
                  <w:szCs w:val="28"/>
                </w:rPr>
                <w:t xml:space="preserve"> средства наружной рекламы, за исключением случая переоформления такого паспорта на техническое средство, специально предназначенное и (или) используемое исключительно для размещения социальной рекламы</w:t>
              </w:r>
            </w:ins>
            <w:r>
              <w:rPr>
                <w:color w:val="000000"/>
                <w:sz w:val="28"/>
                <w:szCs w:val="28"/>
                <w:vertAlign w:val="superscript"/>
              </w:rPr>
              <w:fldChar w:fldCharType="begin"/>
            </w:r>
            <w:r>
              <w:rPr>
                <w:color w:val="000000"/>
                <w:sz w:val="28"/>
                <w:szCs w:val="28"/>
                <w:vertAlign w:val="superscript"/>
              </w:rPr>
              <w:instrText>HYPERLINK "../../../../../Gbinfo_u/Одно Окно/Temp/233158.htm" \l "a64" \o "+"</w:instrText>
            </w:r>
            <w:r>
              <w:rPr>
                <w:color w:val="000000"/>
                <w:sz w:val="28"/>
                <w:szCs w:val="28"/>
                <w:vertAlign w:val="superscript"/>
              </w:rPr>
              <w:fldChar w:fldCharType="separate"/>
            </w:r>
            <w:ins w:id="9" w:author="Unknown" w:date="2013-07-09T00:00:00Z">
              <w:r w:rsidRPr="00F01B75">
                <w:rPr>
                  <w:rStyle w:val="a4"/>
                  <w:sz w:val="28"/>
                  <w:szCs w:val="28"/>
                  <w:vertAlign w:val="superscript"/>
                </w:rPr>
                <w:t>15</w:t>
              </w:r>
            </w:ins>
            <w:r>
              <w:rPr>
                <w:color w:val="000000"/>
                <w:sz w:val="28"/>
                <w:szCs w:val="28"/>
                <w:vertAlign w:val="superscript"/>
              </w:rPr>
              <w:fldChar w:fldCharType="end"/>
            </w:r>
          </w:p>
          <w:p w:rsidR="003A6AC9" w:rsidRPr="00F1193F" w:rsidRDefault="003A6AC9" w:rsidP="004B676E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3A6AC9" w:rsidTr="004B676E">
        <w:tc>
          <w:tcPr>
            <w:tcW w:w="2558" w:type="dxa"/>
            <w:tcMar>
              <w:left w:w="0" w:type="dxa"/>
              <w:right w:w="0" w:type="dxa"/>
            </w:tcMar>
          </w:tcPr>
          <w:p w:rsidR="003A6AC9" w:rsidRPr="00722542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3A6AC9" w:rsidRPr="00722542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6AC9" w:rsidRDefault="003A6AC9" w:rsidP="004B676E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платно</w:t>
            </w:r>
          </w:p>
        </w:tc>
      </w:tr>
      <w:tr w:rsidR="003A6AC9" w:rsidTr="004B676E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A6AC9" w:rsidRPr="00722542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6AC9" w:rsidRPr="005F1E02" w:rsidRDefault="003A6AC9" w:rsidP="004B676E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</w:t>
            </w:r>
            <w:r w:rsidRPr="005F1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дней</w:t>
            </w:r>
          </w:p>
        </w:tc>
      </w:tr>
      <w:tr w:rsidR="003A6AC9" w:rsidTr="004B676E">
        <w:tc>
          <w:tcPr>
            <w:tcW w:w="2558" w:type="dxa"/>
            <w:tcMar>
              <w:left w:w="0" w:type="dxa"/>
              <w:right w:w="0" w:type="dxa"/>
            </w:tcMar>
          </w:tcPr>
          <w:p w:rsidR="003A6AC9" w:rsidRPr="00722542" w:rsidRDefault="003A6AC9" w:rsidP="004B676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A6AC9" w:rsidRPr="00F01B75" w:rsidRDefault="003A6AC9" w:rsidP="004B676E">
            <w:pPr>
              <w:spacing w:line="280" w:lineRule="exact"/>
              <w:jc w:val="both"/>
              <w:rPr>
                <w:sz w:val="24"/>
                <w:szCs w:val="24"/>
              </w:rPr>
            </w:pPr>
            <w:ins w:id="10" w:author="Unknown" w:date="2013-07-09T00:00:00Z">
              <w:r w:rsidRPr="00F01B75">
                <w:rPr>
                  <w:sz w:val="24"/>
                  <w:szCs w:val="24"/>
                </w:rPr>
                <w:t>Н</w:t>
              </w:r>
            </w:ins>
            <w:r w:rsidRPr="00F01B75">
              <w:rPr>
                <w:sz w:val="24"/>
                <w:szCs w:val="24"/>
              </w:rPr>
              <w:t>а срок, указанный в разрешении</w:t>
            </w:r>
          </w:p>
          <w:p w:rsidR="003A6AC9" w:rsidRPr="00F1193F" w:rsidRDefault="003A6AC9" w:rsidP="004B676E">
            <w:pPr>
              <w:spacing w:line="280" w:lineRule="exact"/>
              <w:jc w:val="both"/>
              <w:rPr>
                <w:sz w:val="24"/>
                <w:szCs w:val="24"/>
              </w:rPr>
            </w:pPr>
          </w:p>
        </w:tc>
      </w:tr>
    </w:tbl>
    <w:p w:rsidR="003A6AC9" w:rsidRDefault="003A6AC9" w:rsidP="003A6AC9">
      <w:pPr>
        <w:spacing w:before="160" w:after="160"/>
        <w:jc w:val="right"/>
        <w:rPr>
          <w:lang w:eastAsia="en-US"/>
        </w:rPr>
      </w:pPr>
      <w:bookmarkStart w:id="11" w:name="a115"/>
      <w:bookmarkEnd w:id="11"/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Default="003A6AC9" w:rsidP="003A6AC9">
      <w:pPr>
        <w:spacing w:before="160" w:after="160"/>
        <w:jc w:val="right"/>
        <w:rPr>
          <w:lang w:eastAsia="en-US"/>
        </w:rPr>
      </w:pPr>
    </w:p>
    <w:p w:rsidR="003A6AC9" w:rsidRPr="00B828F3" w:rsidRDefault="003A6AC9" w:rsidP="003A6AC9">
      <w:pPr>
        <w:spacing w:before="160" w:after="160"/>
        <w:jc w:val="right"/>
        <w:rPr>
          <w:color w:val="auto"/>
          <w:lang w:eastAsia="en-US"/>
        </w:rPr>
      </w:pPr>
      <w:r>
        <w:rPr>
          <w:lang w:eastAsia="en-US"/>
        </w:rPr>
        <w:t>9.12</w:t>
      </w:r>
    </w:p>
    <w:p w:rsidR="003A6AC9" w:rsidRPr="00B828F3" w:rsidRDefault="003A6AC9" w:rsidP="003A6AC9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 _</w:t>
      </w:r>
      <w:ins w:id="12" w:author="Unknown" w:date="2013-07-09T00:00:00Z">
        <w:r w:rsidRPr="00B828F3">
          <w:rPr>
            <w:sz w:val="24"/>
            <w:szCs w:val="24"/>
            <w:lang w:eastAsia="en-US"/>
          </w:rPr>
          <w:t>___________________________________________________________________________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B828F3">
        <w:rPr>
          <w:sz w:val="20"/>
          <w:szCs w:val="20"/>
          <w:lang w:eastAsia="en-US"/>
        </w:rPr>
        <w:lastRenderedPageBreak/>
        <w:t>(</w:t>
      </w:r>
      <w:ins w:id="13" w:author="Unknown" w:date="2013-07-09T00:00:00Z">
        <w:r w:rsidRPr="00B828F3">
          <w:rPr>
            <w:sz w:val="20"/>
            <w:szCs w:val="20"/>
            <w:lang w:eastAsia="en-US"/>
          </w:rPr>
          <w:t>местный исполнительный и распорядительный орган)</w:t>
        </w:r>
      </w:ins>
    </w:p>
    <w:p w:rsidR="003A6AC9" w:rsidRPr="00B828F3" w:rsidRDefault="003A6AC9" w:rsidP="003A6AC9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ins w:id="14" w:author="Unknown" w:date="2013-07-09T00:00:00Z">
        <w:r w:rsidRPr="00B828F3">
          <w:rPr>
            <w:b/>
            <w:bCs/>
            <w:sz w:val="24"/>
            <w:szCs w:val="24"/>
            <w:lang w:eastAsia="en-US"/>
          </w:rPr>
          <w:fldChar w:fldCharType="begin"/>
        </w:r>
        <w:r w:rsidRPr="00B828F3">
          <w:rPr>
            <w:b/>
            <w:bCs/>
            <w:sz w:val="24"/>
            <w:szCs w:val="24"/>
            <w:lang w:eastAsia="en-US"/>
          </w:rPr>
          <w:instrText xml:space="preserve"> HYPERLINK "file:///C:\\Gbinfo_u\\Одно%20Окно\\Temp\\361965.xls" \o "-" </w:instrText>
        </w:r>
        <w:r w:rsidRPr="00B828F3">
          <w:rPr>
            <w:b/>
            <w:bCs/>
            <w:sz w:val="24"/>
            <w:szCs w:val="24"/>
            <w:lang w:eastAsia="en-US"/>
          </w:rPr>
          <w:fldChar w:fldCharType="separate"/>
        </w:r>
        <w:r w:rsidRPr="00B828F3">
          <w:rPr>
            <w:b/>
            <w:bCs/>
            <w:color w:val="0038C8"/>
            <w:sz w:val="24"/>
            <w:szCs w:val="24"/>
            <w:u w:val="single"/>
            <w:lang w:eastAsia="en-US"/>
          </w:rPr>
          <w:t>ЗАЯВЛЕНИЕ</w:t>
        </w:r>
        <w:r w:rsidRPr="00B828F3">
          <w:rPr>
            <w:b/>
            <w:bCs/>
            <w:sz w:val="24"/>
            <w:szCs w:val="24"/>
            <w:lang w:eastAsia="en-US"/>
          </w:rPr>
          <w:fldChar w:fldCharType="end"/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3"/>
        <w:gridCol w:w="3327"/>
      </w:tblGrid>
      <w:tr w:rsidR="003A6AC9" w:rsidRPr="00B828F3" w:rsidTr="004B676E">
        <w:trPr>
          <w:trHeight w:val="20"/>
        </w:trPr>
        <w:tc>
          <w:tcPr>
            <w:tcW w:w="3457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eastAsia="en-US"/>
              </w:rPr>
              <w:t>П</w:t>
            </w:r>
            <w:ins w:id="15" w:author="Unknown" w:date="2013-07-09T00:00:00Z">
              <w:r w:rsidRPr="00B828F3">
                <w:rPr>
                  <w:sz w:val="24"/>
                  <w:szCs w:val="24"/>
                  <w:lang w:eastAsia="en-US"/>
                </w:rPr>
                <w:t>рошу на основании данного заявления: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3A6AC9" w:rsidRPr="00B828F3" w:rsidTr="004B676E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eastAsia="en-US"/>
              </w:rPr>
              <w:t>в</w:t>
            </w:r>
            <w:ins w:id="16" w:author="Unknown" w:date="2013-07-09T00:00:00Z">
              <w:r w:rsidRPr="00B828F3">
                <w:rPr>
                  <w:sz w:val="24"/>
                  <w:szCs w:val="24"/>
                  <w:lang w:eastAsia="en-US"/>
                </w:rPr>
                <w:t>ыдать разрешение на размещение</w:t>
              </w:r>
              <w:r w:rsidRPr="00B828F3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3A6AC9" w:rsidRPr="00B828F3" w:rsidTr="004B676E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eastAsia="en-US"/>
              </w:rPr>
              <w:t>п</w:t>
            </w:r>
            <w:ins w:id="17" w:author="Unknown" w:date="2013-07-09T00:00:00Z">
              <w:r w:rsidRPr="00B828F3">
                <w:rPr>
                  <w:sz w:val="24"/>
                  <w:szCs w:val="24"/>
                  <w:lang w:eastAsia="en-US"/>
                </w:rPr>
                <w:t>родлить действие разрешения на размещение</w:t>
              </w:r>
              <w:r w:rsidRPr="00B828F3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3A6AC9" w:rsidRPr="00B828F3" w:rsidTr="004B676E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eastAsia="en-US"/>
              </w:rPr>
              <w:t>п</w:t>
            </w:r>
            <w:ins w:id="18" w:author="Unknown" w:date="2013-07-09T00:00:00Z">
              <w:r w:rsidRPr="00B828F3">
                <w:rPr>
                  <w:sz w:val="24"/>
                  <w:szCs w:val="24"/>
                  <w:lang w:eastAsia="en-US"/>
                </w:rPr>
                <w:t>ереоформить разрешение на размещение</w:t>
              </w:r>
              <w:r w:rsidRPr="00B828F3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B828F3">
              <w:rPr>
                <w:sz w:val="24"/>
                <w:szCs w:val="24"/>
                <w:lang w:val="en-US" w:eastAsia="en-US"/>
              </w:rPr>
              <w:t> </w:t>
            </w:r>
          </w:p>
        </w:tc>
      </w:tr>
    </w:tbl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С</w:t>
      </w:r>
      <w:ins w:id="19" w:author="Unknown" w:date="2015-10-15T00:00:00Z">
        <w:r w:rsidRPr="00B828F3">
          <w:rPr>
            <w:sz w:val="24"/>
            <w:szCs w:val="24"/>
            <w:lang w:eastAsia="en-US"/>
          </w:rPr>
          <w:t xml:space="preserve">ведения о </w:t>
        </w:r>
        <w:proofErr w:type="spellStart"/>
        <w:r w:rsidRPr="00B828F3">
          <w:rPr>
            <w:sz w:val="24"/>
            <w:szCs w:val="24"/>
            <w:lang w:eastAsia="en-US"/>
          </w:rPr>
          <w:t>рекламораспространителе</w:t>
        </w:r>
        <w:proofErr w:type="spellEnd"/>
        <w:r w:rsidRPr="00B828F3">
          <w:rPr>
            <w:sz w:val="24"/>
            <w:szCs w:val="24"/>
            <w:lang w:eastAsia="en-US"/>
          </w:rPr>
          <w:t>: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н</w:t>
      </w:r>
      <w:ins w:id="20" w:author="Unknown" w:date="2015-10-15T00:00:00Z">
        <w:r w:rsidRPr="00B828F3">
          <w:rPr>
            <w:sz w:val="24"/>
            <w:szCs w:val="24"/>
            <w:lang w:eastAsia="en-US"/>
          </w:rPr>
          <w:t>аименование (фамилия, собственное имя, отчество (если таковое имеется) _____________________________________________________________________________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м</w:t>
      </w:r>
      <w:ins w:id="21" w:author="Unknown" w:date="2015-10-15T00:00:00Z">
        <w:r w:rsidRPr="00B828F3">
          <w:rPr>
            <w:sz w:val="24"/>
            <w:szCs w:val="24"/>
            <w:lang w:eastAsia="en-US"/>
          </w:rPr>
          <w:t>есто нахождения (место жительства или место пребывания) 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о</w:t>
      </w:r>
      <w:ins w:id="22" w:author="Unknown" w:date="2015-10-15T00:00:00Z">
        <w:r w:rsidRPr="00B828F3">
          <w:rPr>
            <w:sz w:val="24"/>
            <w:szCs w:val="24"/>
            <w:lang w:eastAsia="en-US"/>
          </w:rPr>
          <w:t>ператор наружной рекламы (да/нет) 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у</w:t>
      </w:r>
      <w:ins w:id="23" w:author="Unknown" w:date="2015-10-15T00:00:00Z">
        <w:r w:rsidRPr="00B828F3">
          <w:rPr>
            <w:sz w:val="24"/>
            <w:szCs w:val="24"/>
            <w:lang w:eastAsia="en-US"/>
          </w:rPr>
          <w:t>четный номер плательщика 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о</w:t>
      </w:r>
      <w:ins w:id="24" w:author="Unknown" w:date="2015-10-15T00:00:00Z">
        <w:r w:rsidRPr="00B828F3">
          <w:rPr>
            <w:sz w:val="24"/>
            <w:szCs w:val="24"/>
            <w:lang w:eastAsia="en-US"/>
          </w:rPr>
          <w:t xml:space="preserve">рганизация, индивидуальный предприниматель, нотариус, адвокат либо гражданин, осуществляющий ремесленную деятельность или деятельность по оказанию услуг в сфере </w:t>
        </w:r>
        <w:proofErr w:type="spellStart"/>
        <w:r w:rsidRPr="00B828F3">
          <w:rPr>
            <w:sz w:val="24"/>
            <w:szCs w:val="24"/>
            <w:lang w:eastAsia="en-US"/>
          </w:rPr>
          <w:t>агроэкотуризма</w:t>
        </w:r>
        <w:proofErr w:type="spellEnd"/>
        <w:r w:rsidRPr="00B828F3">
          <w:rPr>
            <w:sz w:val="24"/>
            <w:szCs w:val="24"/>
            <w:lang w:eastAsia="en-US"/>
          </w:rPr>
          <w:t xml:space="preserve"> (нужное подчеркнуть)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к</w:t>
      </w:r>
      <w:ins w:id="25" w:author="Unknown" w:date="2015-10-15T00:00:00Z">
        <w:r w:rsidRPr="00B828F3">
          <w:rPr>
            <w:sz w:val="24"/>
            <w:szCs w:val="24"/>
            <w:lang w:eastAsia="en-US"/>
          </w:rPr>
          <w:t>онтактный телефон (код) 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С</w:t>
      </w:r>
      <w:ins w:id="26" w:author="Unknown" w:date="2013-07-09T00:00:00Z">
        <w:r w:rsidRPr="00B828F3">
          <w:rPr>
            <w:sz w:val="24"/>
            <w:szCs w:val="24"/>
            <w:lang w:eastAsia="en-US"/>
          </w:rPr>
          <w:t>ведения о собственнике места размещения средства наружной рекламы (уполномоченном лице):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н</w:t>
      </w:r>
      <w:ins w:id="27" w:author="Unknown" w:date="2013-07-09T00:00:00Z">
        <w:r w:rsidRPr="00B828F3">
          <w:rPr>
            <w:sz w:val="24"/>
            <w:szCs w:val="24"/>
            <w:lang w:eastAsia="en-US"/>
          </w:rPr>
          <w:t>аименование (фамилия, собственное имя, отчество (если таковое имеется) _____________________________________________________________________________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м</w:t>
      </w:r>
      <w:ins w:id="28" w:author="Unknown" w:date="2013-07-09T00:00:00Z">
        <w:r w:rsidRPr="00B828F3">
          <w:rPr>
            <w:sz w:val="24"/>
            <w:szCs w:val="24"/>
            <w:lang w:eastAsia="en-US"/>
          </w:rPr>
          <w:t>есто нахождения (место жительства или место пребывания) 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у</w:t>
      </w:r>
      <w:ins w:id="29" w:author="Unknown" w:date="2013-07-09T00:00:00Z">
        <w:r w:rsidRPr="00B828F3">
          <w:rPr>
            <w:sz w:val="24"/>
            <w:szCs w:val="24"/>
            <w:lang w:eastAsia="en-US"/>
          </w:rPr>
          <w:t>четный номер плательщика 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к</w:t>
      </w:r>
      <w:ins w:id="30" w:author="Unknown" w:date="2013-07-09T00:00:00Z">
        <w:r w:rsidRPr="00B828F3">
          <w:rPr>
            <w:sz w:val="24"/>
            <w:szCs w:val="24"/>
            <w:lang w:eastAsia="en-US"/>
          </w:rPr>
          <w:t>онтактный телефон (код) 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ф</w:t>
      </w:r>
      <w:ins w:id="31" w:author="Unknown" w:date="2013-07-09T00:00:00Z">
        <w:r w:rsidRPr="00B828F3">
          <w:rPr>
            <w:sz w:val="24"/>
            <w:szCs w:val="24"/>
            <w:lang w:eastAsia="en-US"/>
          </w:rPr>
          <w:t>орма собственности имущества (республиканская, коммунальная, частная) _____________________________________________________________________________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С</w:t>
      </w:r>
      <w:ins w:id="32" w:author="Unknown" w:date="2013-07-09T00:00:00Z">
        <w:r w:rsidRPr="00B828F3">
          <w:rPr>
            <w:sz w:val="24"/>
            <w:szCs w:val="24"/>
            <w:lang w:eastAsia="en-US"/>
          </w:rPr>
          <w:t>ведения о средстве наружной рекламы: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с</w:t>
      </w:r>
      <w:ins w:id="33" w:author="Unknown" w:date="2013-07-09T00:00:00Z">
        <w:r w:rsidRPr="00B828F3">
          <w:rPr>
            <w:sz w:val="24"/>
            <w:szCs w:val="24"/>
            <w:lang w:eastAsia="en-US"/>
          </w:rPr>
          <w:t>редство наружной рекламы 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а</w:t>
      </w:r>
      <w:ins w:id="34" w:author="Unknown" w:date="2013-07-09T00:00:00Z">
        <w:r w:rsidRPr="00B828F3">
          <w:rPr>
            <w:sz w:val="24"/>
            <w:szCs w:val="24"/>
            <w:lang w:eastAsia="en-US"/>
          </w:rPr>
          <w:t>дрес места его размещения 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п</w:t>
      </w:r>
      <w:ins w:id="35" w:author="Unknown" w:date="2013-07-09T00:00:00Z">
        <w:r w:rsidRPr="00B828F3">
          <w:rPr>
            <w:sz w:val="24"/>
            <w:szCs w:val="24"/>
            <w:lang w:eastAsia="en-US"/>
          </w:rPr>
          <w:t>лощадь рекламного поля (при его наличии) 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Р</w:t>
      </w:r>
      <w:ins w:id="36" w:author="Unknown" w:date="2013-07-09T00:00:00Z">
        <w:r w:rsidRPr="00B828F3">
          <w:rPr>
            <w:sz w:val="24"/>
            <w:szCs w:val="24"/>
            <w:lang w:eastAsia="en-US"/>
          </w:rPr>
          <w:t>егистрационный номер, дата выдачи и срок действия ранее выданного разрешения (для целей продления действия, переоформления) 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 </w:t>
      </w:r>
      <w:ins w:id="37" w:author="Unknown" w:date="2013-07-09T00:00:00Z">
        <w:r w:rsidRPr="00B828F3">
          <w:rPr>
            <w:sz w:val="24"/>
            <w:szCs w:val="24"/>
            <w:lang w:eastAsia="en-US"/>
          </w:rPr>
          <w:t>Сведения о внесении платы за оформление (продление действия, переоформление) паспорта средства наружной рекламы, если такая плата внесена посредством использования автоматизированной информационной системы единого расчетного и информационного пространства: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д</w:t>
      </w:r>
      <w:ins w:id="38" w:author="Unknown" w:date="2013-07-09T00:00:00Z">
        <w:r w:rsidRPr="00B828F3">
          <w:rPr>
            <w:sz w:val="24"/>
            <w:szCs w:val="24"/>
            <w:lang w:eastAsia="en-US"/>
          </w:rPr>
          <w:t>ата внесения платы ___________________________________________________________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р</w:t>
      </w:r>
      <w:ins w:id="39" w:author="Unknown" w:date="2013-07-09T00:00:00Z">
        <w:r w:rsidRPr="00B828F3">
          <w:rPr>
            <w:sz w:val="24"/>
            <w:szCs w:val="24"/>
            <w:lang w:eastAsia="en-US"/>
          </w:rPr>
          <w:t>азмер платы _________________________________________________________________</w:t>
        </w:r>
      </w:ins>
    </w:p>
    <w:p w:rsidR="003A6AC9" w:rsidRDefault="003A6AC9" w:rsidP="003A6AC9">
      <w:pPr>
        <w:spacing w:before="160" w:after="160"/>
        <w:jc w:val="both"/>
        <w:rPr>
          <w:sz w:val="24"/>
          <w:szCs w:val="24"/>
          <w:lang w:eastAsia="en-US"/>
        </w:rPr>
      </w:pPr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П</w:t>
      </w:r>
      <w:ins w:id="40" w:author="Unknown" w:date="2013-07-09T00:00:00Z">
        <w:r w:rsidRPr="00B828F3">
          <w:rPr>
            <w:sz w:val="24"/>
            <w:szCs w:val="24"/>
            <w:lang w:eastAsia="en-US"/>
          </w:rPr>
          <w:t>еречень прилагаемых документов: _____________________________________________</w:t>
        </w:r>
      </w:ins>
    </w:p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_</w:t>
      </w:r>
      <w:ins w:id="41" w:author="Unknown" w:date="2013-07-09T00:00:00Z">
        <w:r w:rsidRPr="00B828F3">
          <w:rPr>
            <w:sz w:val="24"/>
            <w:szCs w:val="24"/>
            <w:lang w:eastAsia="en-US"/>
          </w:rPr>
          <w:t>____________________________________________________________________________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156"/>
        <w:gridCol w:w="3601"/>
      </w:tblGrid>
      <w:tr w:rsidR="003A6AC9" w:rsidRPr="00B828F3" w:rsidTr="004B676E">
        <w:trPr>
          <w:trHeight w:val="240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B828F3">
              <w:rPr>
                <w:sz w:val="24"/>
                <w:szCs w:val="24"/>
                <w:lang w:val="en-US" w:eastAsia="en-US"/>
              </w:rPr>
              <w:t>_</w:t>
            </w:r>
            <w:ins w:id="42" w:author="Unknown" w:date="2013-07-09T00:00:00Z">
              <w:r w:rsidRPr="00B828F3">
                <w:rPr>
                  <w:sz w:val="24"/>
                  <w:szCs w:val="24"/>
                  <w:lang w:val="en-US" w:eastAsia="en-US"/>
                </w:rPr>
                <w:t>____________________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B828F3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B828F3">
              <w:rPr>
                <w:sz w:val="24"/>
                <w:szCs w:val="24"/>
                <w:lang w:val="en-US" w:eastAsia="en-US"/>
              </w:rPr>
              <w:t>_</w:t>
            </w:r>
            <w:ins w:id="43" w:author="Unknown" w:date="2013-07-09T00:00:00Z">
              <w:r w:rsidRPr="00B828F3">
                <w:rPr>
                  <w:sz w:val="24"/>
                  <w:szCs w:val="24"/>
                  <w:lang w:val="en-US" w:eastAsia="en-US"/>
                </w:rPr>
                <w:t>________________________</w:t>
              </w:r>
            </w:ins>
          </w:p>
        </w:tc>
      </w:tr>
      <w:tr w:rsidR="003A6AC9" w:rsidRPr="00B828F3" w:rsidTr="004B676E">
        <w:trPr>
          <w:trHeight w:val="240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B828F3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44" w:author="Unknown" w:date="2013-07-09T00:00:00Z">
              <w:r w:rsidRPr="00B828F3">
                <w:rPr>
                  <w:sz w:val="20"/>
                  <w:szCs w:val="20"/>
                  <w:lang w:val="en-US" w:eastAsia="en-US"/>
                </w:rPr>
                <w:t>подпись</w:t>
              </w:r>
              <w:proofErr w:type="spellEnd"/>
              <w:r w:rsidRPr="00B828F3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jc w:val="both"/>
              <w:rPr>
                <w:color w:val="auto"/>
                <w:sz w:val="20"/>
                <w:szCs w:val="20"/>
                <w:lang w:val="en-US" w:eastAsia="en-US"/>
              </w:rPr>
            </w:pPr>
            <w:r w:rsidRPr="00B828F3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6AC9" w:rsidRPr="00B828F3" w:rsidRDefault="003A6AC9" w:rsidP="004B676E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B828F3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45" w:author="Unknown" w:date="2013-07-09T00:00:00Z">
              <w:r w:rsidRPr="00B828F3">
                <w:rPr>
                  <w:sz w:val="20"/>
                  <w:szCs w:val="20"/>
                  <w:lang w:val="en-US" w:eastAsia="en-US"/>
                </w:rPr>
                <w:t>инициалы</w:t>
              </w:r>
              <w:proofErr w:type="spellEnd"/>
              <w:r w:rsidRPr="00B828F3">
                <w:rPr>
                  <w:sz w:val="20"/>
                  <w:szCs w:val="20"/>
                  <w:lang w:val="en-US" w:eastAsia="en-US"/>
                </w:rPr>
                <w:t xml:space="preserve">, </w:t>
              </w:r>
              <w:proofErr w:type="spellStart"/>
              <w:r w:rsidRPr="00B828F3">
                <w:rPr>
                  <w:sz w:val="20"/>
                  <w:szCs w:val="20"/>
                  <w:lang w:val="en-US" w:eastAsia="en-US"/>
                </w:rPr>
                <w:t>фамилия</w:t>
              </w:r>
              <w:proofErr w:type="spellEnd"/>
              <w:r w:rsidRPr="00B828F3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</w:tr>
    </w:tbl>
    <w:p w:rsidR="003A6AC9" w:rsidRPr="00B828F3" w:rsidRDefault="003A6AC9" w:rsidP="003A6AC9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B828F3">
        <w:rPr>
          <w:sz w:val="24"/>
          <w:szCs w:val="24"/>
          <w:lang w:eastAsia="en-US"/>
        </w:rPr>
        <w:t>_</w:t>
      </w:r>
      <w:ins w:id="46" w:author="Unknown" w:date="2013-07-09T00:00:00Z">
        <w:r w:rsidRPr="00B828F3">
          <w:rPr>
            <w:sz w:val="24"/>
            <w:szCs w:val="24"/>
            <w:lang w:eastAsia="en-US"/>
          </w:rPr>
          <w:t>___________________________________________________________________________</w:t>
        </w:r>
      </w:ins>
    </w:p>
    <w:p w:rsidR="003A6AC9" w:rsidRPr="00B828F3" w:rsidRDefault="003A6AC9" w:rsidP="003A6AC9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B828F3">
        <w:rPr>
          <w:sz w:val="20"/>
          <w:szCs w:val="20"/>
          <w:lang w:eastAsia="en-US"/>
        </w:rPr>
        <w:t>(</w:t>
      </w:r>
      <w:ins w:id="47" w:author="Unknown" w:date="2013-07-09T00:00:00Z">
        <w:r w:rsidRPr="00B828F3">
          <w:rPr>
            <w:sz w:val="20"/>
            <w:szCs w:val="20"/>
            <w:lang w:eastAsia="en-US"/>
          </w:rPr>
          <w:t>дата подачи заявления)</w:t>
        </w:r>
      </w:ins>
    </w:p>
    <w:p w:rsidR="003A6AC9" w:rsidRDefault="003A6AC9" w:rsidP="003A6AC9"/>
    <w:p w:rsidR="00D733F0" w:rsidRDefault="00D733F0"/>
    <w:sectPr w:rsidR="00D733F0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C9"/>
    <w:rsid w:val="003A6AC9"/>
    <w:rsid w:val="004310C5"/>
    <w:rsid w:val="00D7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9A8B-E9D5-426C-8273-B3F5DD16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AC9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3A6AC9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3A6AC9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3A6AC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3A6AC9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4146</Characters>
  <Application>Microsoft Office Word</Application>
  <DocSecurity>0</DocSecurity>
  <Lines>34</Lines>
  <Paragraphs>9</Paragraphs>
  <ScaleCrop>false</ScaleCrop>
  <Company>diakov.net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2020-06-23T12:59:00Z</dcterms:created>
  <dcterms:modified xsi:type="dcterms:W3CDTF">2020-06-24T09:26:00Z</dcterms:modified>
</cp:coreProperties>
</file>