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8"/>
        <w:gridCol w:w="8602"/>
      </w:tblGrid>
      <w:tr w:rsidR="00221D49" w:rsidTr="008D4876">
        <w:tc>
          <w:tcPr>
            <w:tcW w:w="11160" w:type="dxa"/>
            <w:gridSpan w:val="2"/>
          </w:tcPr>
          <w:p w:rsidR="00221D49" w:rsidRPr="00F1193F" w:rsidRDefault="00221D49" w:rsidP="008D4876">
            <w:pPr>
              <w:spacing w:before="100" w:after="100"/>
              <w:jc w:val="center"/>
              <w:rPr>
                <w:b/>
                <w:bCs/>
                <w:sz w:val="28"/>
                <w:szCs w:val="28"/>
              </w:rPr>
            </w:pPr>
            <w:r w:rsidRPr="00F1193F">
              <w:rPr>
                <w:b/>
                <w:bCs/>
                <w:sz w:val="28"/>
                <w:szCs w:val="28"/>
              </w:rPr>
              <w:t>Административная процедура № 9.1</w:t>
            </w:r>
            <w:r>
              <w:rPr>
                <w:b/>
                <w:bCs/>
                <w:sz w:val="28"/>
                <w:szCs w:val="28"/>
              </w:rPr>
              <w:t>3</w:t>
            </w:r>
          </w:p>
          <w:p w:rsidR="00221D49" w:rsidRPr="00417014" w:rsidRDefault="00221D49" w:rsidP="008D4876">
            <w:pPr>
              <w:jc w:val="center"/>
              <w:rPr>
                <w:b/>
                <w:sz w:val="28"/>
                <w:szCs w:val="28"/>
              </w:rPr>
            </w:pPr>
            <w:r w:rsidRPr="00417014">
              <w:rPr>
                <w:b/>
                <w:bCs/>
                <w:sz w:val="28"/>
                <w:szCs w:val="28"/>
              </w:rPr>
              <w:t>«</w:t>
            </w:r>
            <w:ins w:id="0" w:author="Unknown" w:date="2015-10-15T00:00:00Z">
              <w:r w:rsidRPr="00417014">
                <w:rPr>
                  <w:b/>
                  <w:sz w:val="28"/>
                  <w:szCs w:val="28"/>
                </w:rPr>
                <w:t>Согласование наружной рекламы, рекламы на транспортном средстве</w:t>
              </w:r>
            </w:ins>
            <w:ins w:id="1" w:author="Unknown" w:date="2019-02-21T00:00:00Z">
              <w:r w:rsidRPr="00417014">
                <w:rPr>
                  <w:b/>
                  <w:sz w:val="28"/>
                  <w:szCs w:val="28"/>
                </w:rPr>
                <w:t xml:space="preserve"> </w:t>
              </w:r>
            </w:ins>
            <w:ins w:id="2" w:author="Unknown" w:date="2017-05-05T00:00:00Z">
              <w:r w:rsidRPr="00417014">
                <w:rPr>
                  <w:b/>
                  <w:sz w:val="28"/>
                  <w:szCs w:val="28"/>
                </w:rPr>
                <w:t xml:space="preserve"> </w:t>
              </w:r>
            </w:ins>
          </w:p>
          <w:p w:rsidR="00221D49" w:rsidRPr="00F01B75" w:rsidRDefault="00221D49" w:rsidP="008D4876">
            <w:pPr>
              <w:jc w:val="center"/>
              <w:rPr>
                <w:b/>
                <w:bCs/>
                <w:sz w:val="28"/>
                <w:szCs w:val="28"/>
              </w:rPr>
            </w:pPr>
          </w:p>
        </w:tc>
      </w:tr>
      <w:tr w:rsidR="00221D49" w:rsidTr="008D4876">
        <w:trPr>
          <w:trHeight w:val="1994"/>
        </w:trPr>
        <w:tc>
          <w:tcPr>
            <w:tcW w:w="2558" w:type="dxa"/>
            <w:tcMar>
              <w:left w:w="0" w:type="dxa"/>
              <w:right w:w="0" w:type="dxa"/>
            </w:tcMar>
          </w:tcPr>
          <w:p w:rsidR="00221D49" w:rsidRPr="00722542" w:rsidRDefault="00221D49" w:rsidP="008D4876">
            <w:pPr>
              <w:spacing w:line="220" w:lineRule="exact"/>
              <w:rPr>
                <w:b/>
                <w:bCs/>
                <w:sz w:val="26"/>
                <w:szCs w:val="26"/>
              </w:rPr>
            </w:pPr>
            <w:r w:rsidRPr="00722542">
              <w:rPr>
                <w:b/>
                <w:bCs/>
                <w:sz w:val="26"/>
                <w:szCs w:val="26"/>
              </w:rPr>
              <w:t>Наименование структурного подразделени</w:t>
            </w:r>
            <w:r>
              <w:rPr>
                <w:b/>
                <w:bCs/>
                <w:sz w:val="26"/>
                <w:szCs w:val="26"/>
              </w:rPr>
              <w:t>я</w:t>
            </w:r>
            <w:r w:rsidRPr="00722542">
              <w:rPr>
                <w:b/>
                <w:bCs/>
                <w:sz w:val="26"/>
                <w:szCs w:val="26"/>
              </w:rPr>
              <w:t>, выполняющего административную процедуру</w:t>
            </w:r>
          </w:p>
          <w:p w:rsidR="00221D49" w:rsidRPr="00722542" w:rsidRDefault="00221D49" w:rsidP="008D4876">
            <w:pPr>
              <w:spacing w:line="220" w:lineRule="exact"/>
              <w:rPr>
                <w:b/>
                <w:bCs/>
                <w:sz w:val="26"/>
                <w:szCs w:val="26"/>
              </w:rPr>
            </w:pPr>
          </w:p>
        </w:tc>
        <w:tc>
          <w:tcPr>
            <w:tcW w:w="8602" w:type="dxa"/>
            <w:tcMar>
              <w:left w:w="0" w:type="dxa"/>
              <w:right w:w="0" w:type="dxa"/>
            </w:tcMar>
          </w:tcPr>
          <w:p w:rsidR="00CF6D27" w:rsidRDefault="00CF6D27" w:rsidP="00CF6D27">
            <w:pPr>
              <w:spacing w:line="280" w:lineRule="exact"/>
              <w:rPr>
                <w:sz w:val="30"/>
                <w:szCs w:val="30"/>
              </w:rPr>
            </w:pPr>
            <w:r>
              <w:rPr>
                <w:sz w:val="30"/>
                <w:szCs w:val="30"/>
              </w:rPr>
              <w:t>Служба «одно окно»</w:t>
            </w:r>
          </w:p>
          <w:p w:rsidR="00CF6D27" w:rsidRDefault="00CF6D27" w:rsidP="00CF6D27">
            <w:pPr>
              <w:spacing w:line="280" w:lineRule="exact"/>
              <w:rPr>
                <w:sz w:val="30"/>
                <w:szCs w:val="30"/>
              </w:rPr>
            </w:pPr>
            <w:proofErr w:type="spellStart"/>
            <w:r>
              <w:rPr>
                <w:sz w:val="30"/>
                <w:szCs w:val="30"/>
              </w:rPr>
              <w:t>г.Воложин</w:t>
            </w:r>
            <w:proofErr w:type="spellEnd"/>
            <w:r>
              <w:rPr>
                <w:sz w:val="30"/>
                <w:szCs w:val="30"/>
              </w:rPr>
              <w:t xml:space="preserve">, </w:t>
            </w:r>
            <w:proofErr w:type="spellStart"/>
            <w:r>
              <w:rPr>
                <w:sz w:val="30"/>
                <w:szCs w:val="30"/>
              </w:rPr>
              <w:t>пл.Свободы</w:t>
            </w:r>
            <w:proofErr w:type="spellEnd"/>
            <w:r>
              <w:rPr>
                <w:sz w:val="30"/>
                <w:szCs w:val="30"/>
              </w:rPr>
              <w:t xml:space="preserve"> 2, каб.101, тел. 57331, 142</w:t>
            </w:r>
          </w:p>
          <w:p w:rsidR="00CF6D27" w:rsidRDefault="00CF6D27" w:rsidP="00CF6D27">
            <w:pPr>
              <w:spacing w:line="280" w:lineRule="exact"/>
              <w:rPr>
                <w:sz w:val="28"/>
                <w:szCs w:val="28"/>
              </w:rPr>
            </w:pPr>
            <w:r>
              <w:rPr>
                <w:sz w:val="28"/>
                <w:szCs w:val="28"/>
              </w:rPr>
              <w:t>специалисты управления обеспечения функций службы «одно окно»</w:t>
            </w:r>
          </w:p>
          <w:p w:rsidR="00CF6D27" w:rsidRDefault="00CF6D27" w:rsidP="00CF6D27">
            <w:pPr>
              <w:spacing w:line="280" w:lineRule="exact"/>
              <w:rPr>
                <w:sz w:val="28"/>
                <w:szCs w:val="28"/>
              </w:rPr>
            </w:pPr>
            <w:r>
              <w:rPr>
                <w:sz w:val="28"/>
                <w:szCs w:val="28"/>
              </w:rPr>
              <w:t xml:space="preserve">Литвин Тамара </w:t>
            </w:r>
            <w:proofErr w:type="gramStart"/>
            <w:r>
              <w:rPr>
                <w:sz w:val="28"/>
                <w:szCs w:val="28"/>
              </w:rPr>
              <w:t xml:space="preserve">Георгиевна,   </w:t>
            </w:r>
            <w:proofErr w:type="gramEnd"/>
            <w:r>
              <w:rPr>
                <w:sz w:val="28"/>
                <w:szCs w:val="28"/>
              </w:rPr>
              <w:t xml:space="preserve"> Яблонская Вероника Леонидовна </w:t>
            </w:r>
          </w:p>
          <w:p w:rsidR="00CF6D27" w:rsidRDefault="00CF6D27" w:rsidP="00CF6D27">
            <w:pPr>
              <w:spacing w:line="280" w:lineRule="exact"/>
              <w:rPr>
                <w:sz w:val="24"/>
                <w:szCs w:val="24"/>
              </w:rPr>
            </w:pPr>
            <w:r>
              <w:rPr>
                <w:sz w:val="24"/>
                <w:szCs w:val="24"/>
              </w:rPr>
              <w:t xml:space="preserve">Время приема: пн., </w:t>
            </w:r>
            <w:proofErr w:type="spellStart"/>
            <w:r>
              <w:rPr>
                <w:sz w:val="24"/>
                <w:szCs w:val="24"/>
              </w:rPr>
              <w:t>вт</w:t>
            </w:r>
            <w:proofErr w:type="spellEnd"/>
            <w:r>
              <w:rPr>
                <w:sz w:val="24"/>
                <w:szCs w:val="24"/>
              </w:rPr>
              <w:t xml:space="preserve">, </w:t>
            </w:r>
            <w:proofErr w:type="spellStart"/>
            <w:r>
              <w:rPr>
                <w:sz w:val="24"/>
                <w:szCs w:val="24"/>
              </w:rPr>
              <w:t>чт</w:t>
            </w:r>
            <w:proofErr w:type="spellEnd"/>
            <w:r>
              <w:rPr>
                <w:sz w:val="24"/>
                <w:szCs w:val="24"/>
              </w:rPr>
              <w:t>, пт. с 8.00 до 13.00, с 14.00 до 17.00</w:t>
            </w:r>
          </w:p>
          <w:p w:rsidR="00CF6D27" w:rsidRDefault="00CF6D27" w:rsidP="00CF6D27">
            <w:pPr>
              <w:spacing w:line="280" w:lineRule="exact"/>
              <w:rPr>
                <w:sz w:val="24"/>
                <w:szCs w:val="24"/>
              </w:rPr>
            </w:pPr>
            <w:r>
              <w:rPr>
                <w:sz w:val="24"/>
                <w:szCs w:val="24"/>
              </w:rPr>
              <w:t>среда с 8.00 до 13.00, с 14.00 до 20.00,</w:t>
            </w:r>
          </w:p>
          <w:p w:rsidR="00221D49" w:rsidRDefault="00CF6D27" w:rsidP="00CF6D27">
            <w:pPr>
              <w:spacing w:line="280" w:lineRule="exact"/>
              <w:rPr>
                <w:sz w:val="30"/>
                <w:szCs w:val="30"/>
              </w:rPr>
            </w:pPr>
            <w:r>
              <w:rPr>
                <w:sz w:val="24"/>
                <w:szCs w:val="24"/>
              </w:rPr>
              <w:t xml:space="preserve"> каждая четвертая суббота месяца с 9.00 до 13.00</w:t>
            </w:r>
            <w:bookmarkStart w:id="3" w:name="_GoBack"/>
            <w:bookmarkEnd w:id="3"/>
          </w:p>
        </w:tc>
      </w:tr>
      <w:tr w:rsidR="00221D49" w:rsidTr="008D4876">
        <w:trPr>
          <w:trHeight w:val="1716"/>
        </w:trPr>
        <w:tc>
          <w:tcPr>
            <w:tcW w:w="2558" w:type="dxa"/>
            <w:tcMar>
              <w:left w:w="0" w:type="dxa"/>
              <w:right w:w="0" w:type="dxa"/>
            </w:tcMar>
          </w:tcPr>
          <w:p w:rsidR="00221D49" w:rsidRDefault="00221D49" w:rsidP="008D4876">
            <w:pPr>
              <w:spacing w:line="220" w:lineRule="exact"/>
              <w:rPr>
                <w:b/>
                <w:bCs/>
                <w:sz w:val="26"/>
                <w:szCs w:val="26"/>
              </w:rPr>
            </w:pPr>
            <w:r>
              <w:rPr>
                <w:b/>
                <w:bCs/>
                <w:sz w:val="26"/>
                <w:szCs w:val="26"/>
              </w:rPr>
              <w:t>Документы и (или) сведения, представляемые юридическим лицом и индивидуальным предпринимателем для осуществления административной процедуры</w:t>
            </w:r>
          </w:p>
          <w:p w:rsidR="00221D49" w:rsidRPr="00722542" w:rsidRDefault="00221D49" w:rsidP="008D4876">
            <w:pPr>
              <w:spacing w:line="220" w:lineRule="exact"/>
              <w:rPr>
                <w:b/>
                <w:bCs/>
                <w:sz w:val="26"/>
                <w:szCs w:val="26"/>
              </w:rPr>
            </w:pPr>
          </w:p>
        </w:tc>
        <w:tc>
          <w:tcPr>
            <w:tcW w:w="8602" w:type="dxa"/>
            <w:tcMar>
              <w:left w:w="0" w:type="dxa"/>
              <w:right w:w="0" w:type="dxa"/>
            </w:tcMar>
          </w:tcPr>
          <w:p w:rsidR="00221D49" w:rsidRDefault="00221D49" w:rsidP="008D4876">
            <w:pPr>
              <w:pStyle w:val="table10"/>
              <w:spacing w:line="240" w:lineRule="exact"/>
              <w:rPr>
                <w:color w:val="000000"/>
                <w:sz w:val="28"/>
                <w:szCs w:val="28"/>
              </w:rPr>
            </w:pPr>
            <w:r w:rsidRPr="00F01B75">
              <w:rPr>
                <w:color w:val="000000"/>
                <w:sz w:val="28"/>
                <w:szCs w:val="28"/>
              </w:rPr>
              <w:t>Заявление</w:t>
            </w:r>
          </w:p>
          <w:p w:rsidR="00221D49" w:rsidRPr="00417014" w:rsidRDefault="00221D49" w:rsidP="008D4876">
            <w:pPr>
              <w:pStyle w:val="table10"/>
              <w:spacing w:line="240" w:lineRule="exact"/>
              <w:rPr>
                <w:color w:val="000000"/>
                <w:sz w:val="24"/>
                <w:szCs w:val="24"/>
              </w:rPr>
            </w:pPr>
            <w:ins w:id="4" w:author="Unknown" w:date="2015-10-15T00:00:00Z">
              <w:r w:rsidRPr="00417014">
                <w:rPr>
                  <w:color w:val="000000"/>
                  <w:sz w:val="24"/>
                  <w:szCs w:val="24"/>
                </w:rPr>
                <w:t>макет наружной рекламы в трех экземплярах на бумажном носителе в формате А4, выполненный в цвете, или на электронном носителе при размещении (распространении) такой рекламы на электронном табло либо макет рекламы на транспортном средстве в трех экземплярах на бумажном носителе в формате А4, выполненный в цвете</w:t>
              </w:r>
              <w:r w:rsidRPr="00417014">
                <w:rPr>
                  <w:color w:val="000000"/>
                  <w:sz w:val="24"/>
                  <w:szCs w:val="24"/>
                </w:rPr>
                <w:br/>
              </w:r>
              <w:r w:rsidRPr="00417014">
                <w:rPr>
                  <w:color w:val="000000"/>
                  <w:sz w:val="24"/>
                  <w:szCs w:val="24"/>
                </w:rPr>
                <w:br/>
                <w:t>две фотографии транспортного средства с обозначением места размещения рекламы</w:t>
              </w:r>
              <w:r w:rsidRPr="00417014">
                <w:rPr>
                  <w:color w:val="000000"/>
                  <w:sz w:val="24"/>
                  <w:szCs w:val="24"/>
                </w:rPr>
                <w:br/>
              </w:r>
              <w:r w:rsidRPr="00417014">
                <w:rPr>
                  <w:color w:val="000000"/>
                  <w:sz w:val="24"/>
                  <w:szCs w:val="24"/>
                </w:rPr>
                <w:br/>
                <w:t>копия документа, подтверждающего изготовление наружной рекламы или рекламы товара, производимого на территории Республики Беларусь, размещаемой (распространяемой) на транспортном средстве, организациями Республики Беларусь и (или) гражданами Республики Беларусь (копия договора об изготовлении такой рекламы организацией Республики Беларусь или гражданином Республики Беларусь либо копия письма организации Республики Беларусь или гражданина Республики Беларусь, являющихся рекламодателями, об изготовлении такой рекламы)</w:t>
              </w:r>
            </w:ins>
            <w:r>
              <w:rPr>
                <w:color w:val="000000"/>
                <w:sz w:val="24"/>
                <w:szCs w:val="24"/>
                <w:vertAlign w:val="superscript"/>
              </w:rPr>
              <w:fldChar w:fldCharType="begin"/>
            </w:r>
            <w:r>
              <w:rPr>
                <w:color w:val="000000"/>
                <w:sz w:val="24"/>
                <w:szCs w:val="24"/>
                <w:vertAlign w:val="superscript"/>
              </w:rPr>
              <w:instrText>HYPERLINK "../../../../../Gbinfo_u/Одно Окно/Temp/233158.htm" \l "a56" \o "+"</w:instrText>
            </w:r>
            <w:r>
              <w:rPr>
                <w:color w:val="000000"/>
                <w:sz w:val="24"/>
                <w:szCs w:val="24"/>
                <w:vertAlign w:val="superscript"/>
              </w:rPr>
              <w:fldChar w:fldCharType="separate"/>
            </w:r>
            <w:ins w:id="5" w:author="Unknown" w:date="2015-10-15T00:00:00Z">
              <w:r w:rsidRPr="00417014">
                <w:rPr>
                  <w:rStyle w:val="a4"/>
                  <w:sz w:val="24"/>
                  <w:szCs w:val="24"/>
                  <w:vertAlign w:val="superscript"/>
                </w:rPr>
                <w:t>2</w:t>
              </w:r>
            </w:ins>
            <w:r>
              <w:rPr>
                <w:color w:val="000000"/>
                <w:sz w:val="24"/>
                <w:szCs w:val="24"/>
                <w:vertAlign w:val="superscript"/>
              </w:rPr>
              <w:fldChar w:fldCharType="end"/>
            </w:r>
            <w:ins w:id="6" w:author="Unknown" w:date="2015-10-15T00:00:00Z">
              <w:r w:rsidRPr="00417014">
                <w:rPr>
                  <w:color w:val="000000"/>
                  <w:sz w:val="24"/>
                  <w:szCs w:val="24"/>
                </w:rPr>
                <w:br/>
              </w:r>
              <w:r w:rsidRPr="00417014">
                <w:rPr>
                  <w:color w:val="000000"/>
                  <w:sz w:val="24"/>
                  <w:szCs w:val="24"/>
                </w:rPr>
                <w:br/>
                <w:t xml:space="preserve">копии документов, подтверждающих рекламирование товаров в наружной рекламе или товара, производимого на территории Республики Беларусь, в рекламе на транспортном средстве только с участием граждан Республики Беларусь, если в такой рекламе используются образы людей (копия договора о выполнении работы гражданином Республики Беларусь по рекламированию такого товара или об использовании изображения гражданина Республики Беларусь в такой рекламе и копия </w:t>
              </w:r>
            </w:ins>
            <w:r>
              <w:rPr>
                <w:color w:val="000000"/>
                <w:sz w:val="24"/>
                <w:szCs w:val="24"/>
              </w:rPr>
              <w:fldChar w:fldCharType="begin"/>
            </w:r>
            <w:r>
              <w:rPr>
                <w:color w:val="000000"/>
                <w:sz w:val="24"/>
                <w:szCs w:val="24"/>
              </w:rPr>
              <w:instrText>HYPERLINK "../../../../../Gbinfo_u/Одно Окно/Temp/179950.htm" \l "a2" \o "+"</w:instrText>
            </w:r>
            <w:r>
              <w:rPr>
                <w:color w:val="000000"/>
                <w:sz w:val="24"/>
                <w:szCs w:val="24"/>
              </w:rPr>
              <w:fldChar w:fldCharType="separate"/>
            </w:r>
            <w:ins w:id="7" w:author="Unknown" w:date="2015-10-15T00:00:00Z">
              <w:r w:rsidRPr="00417014">
                <w:rPr>
                  <w:rStyle w:val="a4"/>
                  <w:sz w:val="24"/>
                  <w:szCs w:val="24"/>
                </w:rPr>
                <w:t>паспорта</w:t>
              </w:r>
            </w:ins>
            <w:r>
              <w:rPr>
                <w:color w:val="000000"/>
                <w:sz w:val="24"/>
                <w:szCs w:val="24"/>
              </w:rPr>
              <w:fldChar w:fldCharType="end"/>
            </w:r>
            <w:ins w:id="8" w:author="Unknown" w:date="2015-10-15T00:00:00Z">
              <w:r w:rsidRPr="00417014">
                <w:rPr>
                  <w:color w:val="000000"/>
                  <w:sz w:val="24"/>
                  <w:szCs w:val="24"/>
                </w:rPr>
                <w:t xml:space="preserve"> гражданина Республики Беларусь либо копия договора об оказании услуги модельным агентством, действующим на территории Республики Беларусь, по предоставлению модели (гражданина Республики Беларусь) для участия в рекламировании товара)</w:t>
              </w:r>
            </w:ins>
            <w:r>
              <w:rPr>
                <w:color w:val="000000"/>
                <w:sz w:val="24"/>
                <w:szCs w:val="24"/>
                <w:vertAlign w:val="superscript"/>
              </w:rPr>
              <w:fldChar w:fldCharType="begin"/>
            </w:r>
            <w:r>
              <w:rPr>
                <w:color w:val="000000"/>
                <w:sz w:val="24"/>
                <w:szCs w:val="24"/>
                <w:vertAlign w:val="superscript"/>
              </w:rPr>
              <w:instrText>HYPERLINK "../../../../../Gbinfo_u/Одно Окно/Temp/233158.htm" \l "a56" \o "+"</w:instrText>
            </w:r>
            <w:r>
              <w:rPr>
                <w:color w:val="000000"/>
                <w:sz w:val="24"/>
                <w:szCs w:val="24"/>
                <w:vertAlign w:val="superscript"/>
              </w:rPr>
              <w:fldChar w:fldCharType="separate"/>
            </w:r>
            <w:ins w:id="9" w:author="Unknown" w:date="2015-10-15T00:00:00Z">
              <w:r w:rsidRPr="00417014">
                <w:rPr>
                  <w:rStyle w:val="a4"/>
                  <w:sz w:val="24"/>
                  <w:szCs w:val="24"/>
                  <w:vertAlign w:val="superscript"/>
                </w:rPr>
                <w:t>2</w:t>
              </w:r>
            </w:ins>
            <w:r>
              <w:rPr>
                <w:color w:val="000000"/>
                <w:sz w:val="24"/>
                <w:szCs w:val="24"/>
                <w:vertAlign w:val="superscript"/>
              </w:rPr>
              <w:fldChar w:fldCharType="end"/>
            </w:r>
            <w:ins w:id="10" w:author="Unknown" w:date="2015-10-15T00:00:00Z">
              <w:r w:rsidRPr="00417014">
                <w:rPr>
                  <w:color w:val="000000"/>
                  <w:sz w:val="24"/>
                  <w:szCs w:val="24"/>
                </w:rPr>
                <w:br/>
              </w:r>
              <w:r w:rsidRPr="00417014">
                <w:rPr>
                  <w:color w:val="000000"/>
                  <w:sz w:val="24"/>
                  <w:szCs w:val="24"/>
                </w:rPr>
                <w:br/>
                <w:t>копия документа, подтверждающего государственную регистрацию организации, за исключением организации, признанной таковой законодательством, или индивидуального предпринимателя, если в наружной рекламе или рекламе на транспортном средстве содержится информация об организации Республики Беларусь или гражданине, осуществляющем деятельность в качестве индивидуального предпринимателя (при первой подаче такого документа в соответствующий исполнительный комитет)</w:t>
              </w:r>
            </w:ins>
            <w:r>
              <w:rPr>
                <w:color w:val="000000"/>
                <w:sz w:val="24"/>
                <w:szCs w:val="24"/>
                <w:vertAlign w:val="superscript"/>
              </w:rPr>
              <w:fldChar w:fldCharType="begin"/>
            </w:r>
            <w:r>
              <w:rPr>
                <w:color w:val="000000"/>
                <w:sz w:val="24"/>
                <w:szCs w:val="24"/>
                <w:vertAlign w:val="superscript"/>
              </w:rPr>
              <w:instrText>HYPERLINK "../../../../../Gbinfo_u/Одно Окно/Temp/233158.htm" \l "a56" \o "+"</w:instrText>
            </w:r>
            <w:r>
              <w:rPr>
                <w:color w:val="000000"/>
                <w:sz w:val="24"/>
                <w:szCs w:val="24"/>
                <w:vertAlign w:val="superscript"/>
              </w:rPr>
              <w:fldChar w:fldCharType="separate"/>
            </w:r>
            <w:ins w:id="11" w:author="Unknown" w:date="2015-10-15T00:00:00Z">
              <w:r w:rsidRPr="00417014">
                <w:rPr>
                  <w:rStyle w:val="a4"/>
                  <w:sz w:val="24"/>
                  <w:szCs w:val="24"/>
                  <w:vertAlign w:val="superscript"/>
                </w:rPr>
                <w:t>2</w:t>
              </w:r>
            </w:ins>
            <w:r>
              <w:rPr>
                <w:color w:val="000000"/>
                <w:sz w:val="24"/>
                <w:szCs w:val="24"/>
                <w:vertAlign w:val="superscript"/>
              </w:rPr>
              <w:fldChar w:fldCharType="end"/>
            </w:r>
            <w:ins w:id="12" w:author="Unknown" w:date="2015-10-15T00:00:00Z">
              <w:r w:rsidRPr="00417014">
                <w:rPr>
                  <w:color w:val="000000"/>
                  <w:sz w:val="24"/>
                  <w:szCs w:val="24"/>
                </w:rPr>
                <w:br/>
              </w:r>
              <w:r w:rsidRPr="00417014">
                <w:rPr>
                  <w:color w:val="000000"/>
                  <w:sz w:val="24"/>
                  <w:szCs w:val="24"/>
                </w:rPr>
                <w:br/>
                <w:t>копия документа, подтверждающего регистрацию иностранного или международного юридического лица (организации, не являющейся юридическим лицом) (легализованная выписка из торгового регистра страны его учреждения или иное эквивалентное доказательство юридического статуса организации в соответствии с законодательством страны ее учреждения), если в наружной рекламе или рекламе на транспортном средстве содержится информация об иностранном или международном юридическом лице (организации, не являющейся юридическим лицом) (при первой подаче такого документа в соответствующий исполнительный комитет)</w:t>
              </w:r>
            </w:ins>
            <w:r>
              <w:rPr>
                <w:color w:val="000000"/>
                <w:sz w:val="24"/>
                <w:szCs w:val="24"/>
                <w:vertAlign w:val="superscript"/>
              </w:rPr>
              <w:fldChar w:fldCharType="begin"/>
            </w:r>
            <w:r>
              <w:rPr>
                <w:color w:val="000000"/>
                <w:sz w:val="24"/>
                <w:szCs w:val="24"/>
                <w:vertAlign w:val="superscript"/>
              </w:rPr>
              <w:instrText>HYPERLINK "../../../../../Gbinfo_u/Одно Окно/Temp/233158.htm" \l "a56" \o "+"</w:instrText>
            </w:r>
            <w:r>
              <w:rPr>
                <w:color w:val="000000"/>
                <w:sz w:val="24"/>
                <w:szCs w:val="24"/>
                <w:vertAlign w:val="superscript"/>
              </w:rPr>
              <w:fldChar w:fldCharType="separate"/>
            </w:r>
            <w:ins w:id="13" w:author="Unknown" w:date="2015-10-15T00:00:00Z">
              <w:r w:rsidRPr="00417014">
                <w:rPr>
                  <w:rStyle w:val="a4"/>
                  <w:sz w:val="24"/>
                  <w:szCs w:val="24"/>
                  <w:vertAlign w:val="superscript"/>
                </w:rPr>
                <w:t>2</w:t>
              </w:r>
            </w:ins>
            <w:r>
              <w:rPr>
                <w:color w:val="000000"/>
                <w:sz w:val="24"/>
                <w:szCs w:val="24"/>
                <w:vertAlign w:val="superscript"/>
              </w:rPr>
              <w:fldChar w:fldCharType="end"/>
            </w:r>
            <w:ins w:id="14" w:author="Unknown" w:date="2015-10-15T00:00:00Z">
              <w:r w:rsidRPr="00417014">
                <w:rPr>
                  <w:color w:val="000000"/>
                  <w:sz w:val="24"/>
                  <w:szCs w:val="24"/>
                </w:rPr>
                <w:br/>
              </w:r>
              <w:r w:rsidRPr="00417014">
                <w:rPr>
                  <w:color w:val="000000"/>
                  <w:sz w:val="24"/>
                  <w:szCs w:val="24"/>
                </w:rPr>
                <w:br/>
                <w:t>копия документа, подтверждающего регистрацию товарного знака и (или) знака обслуживания на иностранном языке, если в наружной рекламе или рекламе на транспортном средстве содержится такой товарный знак и (или) знак обслуживания</w:t>
              </w:r>
            </w:ins>
            <w:r>
              <w:rPr>
                <w:color w:val="000000"/>
                <w:sz w:val="24"/>
                <w:szCs w:val="24"/>
                <w:vertAlign w:val="superscript"/>
              </w:rPr>
              <w:fldChar w:fldCharType="begin"/>
            </w:r>
            <w:r>
              <w:rPr>
                <w:color w:val="000000"/>
                <w:sz w:val="24"/>
                <w:szCs w:val="24"/>
                <w:vertAlign w:val="superscript"/>
              </w:rPr>
              <w:instrText>HYPERLINK "../../../../../Gbinfo_u/Одно Окно/Temp/233158.htm" \l "a56" \o "+"</w:instrText>
            </w:r>
            <w:r>
              <w:rPr>
                <w:color w:val="000000"/>
                <w:sz w:val="24"/>
                <w:szCs w:val="24"/>
                <w:vertAlign w:val="superscript"/>
              </w:rPr>
              <w:fldChar w:fldCharType="separate"/>
            </w:r>
            <w:ins w:id="15" w:author="Unknown" w:date="2015-10-15T00:00:00Z">
              <w:r w:rsidRPr="00417014">
                <w:rPr>
                  <w:rStyle w:val="a4"/>
                  <w:sz w:val="24"/>
                  <w:szCs w:val="24"/>
                  <w:vertAlign w:val="superscript"/>
                </w:rPr>
                <w:t>2</w:t>
              </w:r>
            </w:ins>
            <w:r>
              <w:rPr>
                <w:color w:val="000000"/>
                <w:sz w:val="24"/>
                <w:szCs w:val="24"/>
                <w:vertAlign w:val="superscript"/>
              </w:rPr>
              <w:fldChar w:fldCharType="end"/>
            </w:r>
            <w:ins w:id="16" w:author="Unknown" w:date="2015-10-15T00:00:00Z">
              <w:r w:rsidRPr="00417014">
                <w:rPr>
                  <w:color w:val="000000"/>
                  <w:sz w:val="24"/>
                  <w:szCs w:val="24"/>
                </w:rPr>
                <w:br/>
              </w:r>
              <w:r w:rsidRPr="00417014">
                <w:rPr>
                  <w:color w:val="000000"/>
                  <w:sz w:val="24"/>
                  <w:szCs w:val="24"/>
                </w:rPr>
                <w:br/>
              </w:r>
              <w:r w:rsidRPr="00417014">
                <w:rPr>
                  <w:color w:val="000000"/>
                  <w:sz w:val="24"/>
                  <w:szCs w:val="24"/>
                </w:rPr>
                <w:lastRenderedPageBreak/>
                <w:t xml:space="preserve">информация о местах и сроках размещения (распространения) наружной рекламы или рекламы на транспортном средстве соответствующим </w:t>
              </w:r>
              <w:proofErr w:type="spellStart"/>
              <w:r w:rsidRPr="00417014">
                <w:rPr>
                  <w:color w:val="000000"/>
                  <w:sz w:val="24"/>
                  <w:szCs w:val="24"/>
                </w:rPr>
                <w:t>рекламораспространителем</w:t>
              </w:r>
              <w:proofErr w:type="spellEnd"/>
              <w:r w:rsidRPr="00417014">
                <w:rPr>
                  <w:color w:val="000000"/>
                  <w:sz w:val="24"/>
                  <w:szCs w:val="24"/>
                </w:rPr>
                <w:t xml:space="preserve"> или рекламодателем</w:t>
              </w:r>
            </w:ins>
          </w:p>
          <w:p w:rsidR="00221D49" w:rsidRPr="00F1193F" w:rsidRDefault="00221D49" w:rsidP="008D4876">
            <w:pPr>
              <w:pStyle w:val="table10"/>
              <w:spacing w:line="240" w:lineRule="exact"/>
              <w:rPr>
                <w:sz w:val="24"/>
                <w:szCs w:val="24"/>
              </w:rPr>
            </w:pPr>
            <w:ins w:id="17" w:author="Unknown" w:date="2013-07-09T00:00:00Z">
              <w:r w:rsidRPr="00F01B75">
                <w:rPr>
                  <w:color w:val="000000"/>
                  <w:sz w:val="28"/>
                  <w:szCs w:val="28"/>
                </w:rPr>
                <w:br/>
              </w:r>
            </w:ins>
          </w:p>
        </w:tc>
      </w:tr>
      <w:tr w:rsidR="00221D49" w:rsidTr="008D4876">
        <w:tc>
          <w:tcPr>
            <w:tcW w:w="2558" w:type="dxa"/>
            <w:tcMar>
              <w:left w:w="0" w:type="dxa"/>
              <w:right w:w="0" w:type="dxa"/>
            </w:tcMar>
          </w:tcPr>
          <w:p w:rsidR="00221D49" w:rsidRPr="00722542" w:rsidRDefault="00221D49" w:rsidP="008D4876">
            <w:pPr>
              <w:spacing w:line="220" w:lineRule="exact"/>
              <w:rPr>
                <w:b/>
                <w:bCs/>
                <w:sz w:val="26"/>
                <w:szCs w:val="26"/>
              </w:rPr>
            </w:pPr>
            <w:r w:rsidRPr="00722542">
              <w:rPr>
                <w:b/>
                <w:bCs/>
                <w:sz w:val="26"/>
                <w:szCs w:val="26"/>
              </w:rPr>
              <w:lastRenderedPageBreak/>
              <w:t>Размер платы, взимаемой при осуществлении административной процедуры</w:t>
            </w:r>
          </w:p>
          <w:p w:rsidR="00221D49" w:rsidRPr="00722542" w:rsidRDefault="00221D49" w:rsidP="008D4876">
            <w:pPr>
              <w:spacing w:line="220" w:lineRule="exact"/>
              <w:rPr>
                <w:b/>
                <w:bCs/>
                <w:sz w:val="26"/>
                <w:szCs w:val="26"/>
              </w:rPr>
            </w:pPr>
          </w:p>
        </w:tc>
        <w:tc>
          <w:tcPr>
            <w:tcW w:w="8602" w:type="dxa"/>
            <w:tcMar>
              <w:left w:w="0" w:type="dxa"/>
              <w:right w:w="0" w:type="dxa"/>
            </w:tcMar>
          </w:tcPr>
          <w:p w:rsidR="00221D49" w:rsidRDefault="00221D49" w:rsidP="008D4876">
            <w:pPr>
              <w:spacing w:line="280" w:lineRule="exact"/>
              <w:jc w:val="both"/>
              <w:rPr>
                <w:sz w:val="30"/>
                <w:szCs w:val="30"/>
              </w:rPr>
            </w:pPr>
            <w:r>
              <w:rPr>
                <w:sz w:val="30"/>
                <w:szCs w:val="30"/>
              </w:rPr>
              <w:t>бесплатно</w:t>
            </w:r>
          </w:p>
        </w:tc>
      </w:tr>
      <w:tr w:rsidR="00221D49" w:rsidTr="008D4876">
        <w:trPr>
          <w:trHeight w:val="1129"/>
        </w:trPr>
        <w:tc>
          <w:tcPr>
            <w:tcW w:w="2558" w:type="dxa"/>
            <w:tcMar>
              <w:left w:w="0" w:type="dxa"/>
              <w:right w:w="0" w:type="dxa"/>
            </w:tcMar>
          </w:tcPr>
          <w:p w:rsidR="00221D49" w:rsidRPr="00722542" w:rsidRDefault="00221D49" w:rsidP="008D4876">
            <w:pPr>
              <w:spacing w:line="220" w:lineRule="exact"/>
              <w:rPr>
                <w:b/>
                <w:bCs/>
                <w:sz w:val="26"/>
                <w:szCs w:val="26"/>
              </w:rPr>
            </w:pPr>
            <w:r w:rsidRPr="00722542">
              <w:rPr>
                <w:b/>
                <w:bCs/>
                <w:sz w:val="26"/>
                <w:szCs w:val="26"/>
              </w:rPr>
              <w:t>Максимальный срок осуществления административной процедуры</w:t>
            </w:r>
          </w:p>
        </w:tc>
        <w:tc>
          <w:tcPr>
            <w:tcW w:w="8602" w:type="dxa"/>
            <w:tcMar>
              <w:left w:w="0" w:type="dxa"/>
              <w:right w:w="0" w:type="dxa"/>
            </w:tcMar>
          </w:tcPr>
          <w:p w:rsidR="00221D49" w:rsidRPr="00417014" w:rsidRDefault="00221D49" w:rsidP="008D4876">
            <w:pPr>
              <w:spacing w:line="280" w:lineRule="exact"/>
              <w:jc w:val="both"/>
              <w:rPr>
                <w:sz w:val="24"/>
                <w:szCs w:val="24"/>
              </w:rPr>
            </w:pPr>
            <w:r>
              <w:rPr>
                <w:sz w:val="28"/>
                <w:szCs w:val="28"/>
              </w:rPr>
              <w:t xml:space="preserve"> </w:t>
            </w:r>
            <w:r w:rsidRPr="005F1E02">
              <w:rPr>
                <w:sz w:val="28"/>
                <w:szCs w:val="28"/>
              </w:rPr>
              <w:t xml:space="preserve"> </w:t>
            </w:r>
            <w:ins w:id="18" w:author="Unknown" w:date="2015-10-15T00:00:00Z">
              <w:r w:rsidRPr="00417014">
                <w:rPr>
                  <w:sz w:val="24"/>
                  <w:szCs w:val="24"/>
                </w:rPr>
                <w:t>10 дней – для случая согласования наружной рекламы, 20 дней – для случая согласования рекламы на транспортном средстве, а в случае направления запроса в другие государственные органы – 1 месяц</w:t>
              </w:r>
            </w:ins>
          </w:p>
        </w:tc>
      </w:tr>
      <w:tr w:rsidR="00221D49" w:rsidTr="008D4876">
        <w:tc>
          <w:tcPr>
            <w:tcW w:w="2558" w:type="dxa"/>
            <w:tcMar>
              <w:left w:w="0" w:type="dxa"/>
              <w:right w:w="0" w:type="dxa"/>
            </w:tcMar>
          </w:tcPr>
          <w:p w:rsidR="00221D49" w:rsidRPr="00722542" w:rsidRDefault="00221D49" w:rsidP="008D4876">
            <w:pPr>
              <w:spacing w:line="220" w:lineRule="exact"/>
              <w:rPr>
                <w:b/>
                <w:bCs/>
                <w:sz w:val="26"/>
                <w:szCs w:val="26"/>
              </w:rPr>
            </w:pPr>
            <w:r w:rsidRPr="00722542">
              <w:rPr>
                <w:b/>
                <w:bCs/>
                <w:sz w:val="26"/>
                <w:szCs w:val="26"/>
              </w:rPr>
              <w:t>Срок действия справки, другого документа (реше</w:t>
            </w:r>
            <w:r>
              <w:rPr>
                <w:b/>
                <w:bCs/>
                <w:sz w:val="26"/>
                <w:szCs w:val="26"/>
              </w:rPr>
              <w:t>ния), выдаваемых (принимаемого</w:t>
            </w:r>
            <w:r w:rsidRPr="00722542">
              <w:rPr>
                <w:b/>
                <w:bCs/>
                <w:sz w:val="26"/>
                <w:szCs w:val="26"/>
              </w:rPr>
              <w:t>) при осуществлении административной процедуры</w:t>
            </w:r>
          </w:p>
        </w:tc>
        <w:tc>
          <w:tcPr>
            <w:tcW w:w="8602" w:type="dxa"/>
            <w:tcMar>
              <w:left w:w="0" w:type="dxa"/>
              <w:right w:w="0" w:type="dxa"/>
            </w:tcMar>
          </w:tcPr>
          <w:p w:rsidR="00221D49" w:rsidRPr="00417014" w:rsidRDefault="00221D49" w:rsidP="008D4876">
            <w:pPr>
              <w:spacing w:line="280" w:lineRule="exact"/>
              <w:jc w:val="both"/>
              <w:rPr>
                <w:sz w:val="24"/>
                <w:szCs w:val="24"/>
              </w:rPr>
            </w:pPr>
            <w:r w:rsidRPr="00417014">
              <w:rPr>
                <w:sz w:val="24"/>
                <w:szCs w:val="24"/>
              </w:rPr>
              <w:t>Н</w:t>
            </w:r>
            <w:ins w:id="19" w:author="Unknown" w:date="2015-10-15T00:00:00Z">
              <w:r w:rsidRPr="00417014">
                <w:rPr>
                  <w:sz w:val="24"/>
                  <w:szCs w:val="24"/>
                </w:rPr>
                <w:t>а период размещения (распространения) рекламы</w:t>
              </w:r>
            </w:ins>
          </w:p>
          <w:p w:rsidR="00221D49" w:rsidRPr="00F1193F" w:rsidRDefault="00221D49" w:rsidP="008D4876">
            <w:pPr>
              <w:spacing w:line="280" w:lineRule="exact"/>
              <w:jc w:val="both"/>
              <w:rPr>
                <w:sz w:val="24"/>
                <w:szCs w:val="24"/>
              </w:rPr>
            </w:pPr>
          </w:p>
        </w:tc>
      </w:tr>
    </w:tbl>
    <w:p w:rsidR="00221D49" w:rsidRDefault="00221D49" w:rsidP="00221D49">
      <w:pPr>
        <w:spacing w:before="160" w:after="160"/>
        <w:jc w:val="right"/>
        <w:rPr>
          <w:lang w:eastAsia="en-US"/>
        </w:rPr>
      </w:pPr>
      <w:bookmarkStart w:id="20" w:name="a116"/>
      <w:bookmarkEnd w:id="20"/>
    </w:p>
    <w:p w:rsidR="00221D49" w:rsidRDefault="00221D49" w:rsidP="00221D49">
      <w:pPr>
        <w:spacing w:before="160" w:after="160"/>
        <w:jc w:val="right"/>
        <w:rPr>
          <w:lang w:eastAsia="en-US"/>
        </w:rPr>
      </w:pPr>
    </w:p>
    <w:p w:rsidR="00221D49" w:rsidRDefault="00221D49" w:rsidP="00221D49">
      <w:pPr>
        <w:spacing w:before="160" w:after="160"/>
        <w:jc w:val="right"/>
        <w:rPr>
          <w:lang w:eastAsia="en-US"/>
        </w:rPr>
      </w:pPr>
    </w:p>
    <w:p w:rsidR="00221D49" w:rsidRDefault="00221D49" w:rsidP="00221D49">
      <w:pPr>
        <w:spacing w:before="160" w:after="160"/>
        <w:jc w:val="right"/>
        <w:rPr>
          <w:lang w:eastAsia="en-US"/>
        </w:rPr>
      </w:pPr>
    </w:p>
    <w:p w:rsidR="00221D49" w:rsidRDefault="00221D49" w:rsidP="00221D49">
      <w:pPr>
        <w:spacing w:before="160" w:after="160"/>
        <w:jc w:val="right"/>
        <w:rPr>
          <w:lang w:eastAsia="en-US"/>
        </w:rPr>
      </w:pPr>
    </w:p>
    <w:p w:rsidR="00221D49" w:rsidRDefault="00221D49" w:rsidP="00221D49">
      <w:pPr>
        <w:spacing w:before="160" w:after="160"/>
        <w:jc w:val="right"/>
        <w:rPr>
          <w:lang w:eastAsia="en-US"/>
        </w:rPr>
      </w:pPr>
    </w:p>
    <w:p w:rsidR="00221D49" w:rsidRDefault="00221D49" w:rsidP="00221D49">
      <w:pPr>
        <w:spacing w:before="160" w:after="160"/>
        <w:jc w:val="right"/>
        <w:rPr>
          <w:lang w:eastAsia="en-US"/>
        </w:rPr>
      </w:pPr>
    </w:p>
    <w:p w:rsidR="00221D49" w:rsidRDefault="00221D49" w:rsidP="00221D49">
      <w:pPr>
        <w:spacing w:before="160" w:after="160"/>
        <w:jc w:val="right"/>
        <w:rPr>
          <w:lang w:eastAsia="en-US"/>
        </w:rPr>
      </w:pPr>
    </w:p>
    <w:p w:rsidR="00221D49" w:rsidRDefault="00221D49" w:rsidP="00221D49">
      <w:pPr>
        <w:spacing w:before="160" w:after="160"/>
        <w:jc w:val="right"/>
        <w:rPr>
          <w:lang w:eastAsia="en-US"/>
        </w:rPr>
      </w:pPr>
    </w:p>
    <w:p w:rsidR="00221D49" w:rsidRDefault="00221D49" w:rsidP="00221D49">
      <w:pPr>
        <w:spacing w:before="160" w:after="160"/>
        <w:jc w:val="right"/>
        <w:rPr>
          <w:lang w:eastAsia="en-US"/>
        </w:rPr>
      </w:pPr>
    </w:p>
    <w:p w:rsidR="00221D49" w:rsidRDefault="00221D49" w:rsidP="00221D49">
      <w:pPr>
        <w:spacing w:before="160" w:after="160"/>
        <w:jc w:val="right"/>
        <w:rPr>
          <w:lang w:eastAsia="en-US"/>
        </w:rPr>
      </w:pPr>
    </w:p>
    <w:p w:rsidR="00221D49" w:rsidRDefault="00221D49" w:rsidP="00221D49">
      <w:pPr>
        <w:spacing w:before="160" w:after="160"/>
        <w:jc w:val="right"/>
        <w:rPr>
          <w:lang w:eastAsia="en-US"/>
        </w:rPr>
      </w:pPr>
    </w:p>
    <w:p w:rsidR="00221D49" w:rsidRDefault="00221D49" w:rsidP="00221D49">
      <w:pPr>
        <w:spacing w:before="160" w:after="160"/>
        <w:jc w:val="right"/>
        <w:rPr>
          <w:lang w:eastAsia="en-US"/>
        </w:rPr>
      </w:pPr>
    </w:p>
    <w:p w:rsidR="00221D49" w:rsidRDefault="00221D49" w:rsidP="00221D49">
      <w:pPr>
        <w:spacing w:before="160" w:after="160"/>
        <w:jc w:val="right"/>
        <w:rPr>
          <w:lang w:eastAsia="en-US"/>
        </w:rPr>
      </w:pPr>
    </w:p>
    <w:p w:rsidR="00221D49" w:rsidRDefault="00221D49" w:rsidP="00221D49">
      <w:pPr>
        <w:spacing w:before="160" w:after="160"/>
        <w:jc w:val="right"/>
        <w:rPr>
          <w:lang w:eastAsia="en-US"/>
        </w:rPr>
      </w:pPr>
    </w:p>
    <w:p w:rsidR="00221D49" w:rsidRDefault="00221D49" w:rsidP="00221D49">
      <w:pPr>
        <w:spacing w:before="160" w:after="160"/>
        <w:jc w:val="right"/>
        <w:rPr>
          <w:lang w:eastAsia="en-US"/>
        </w:rPr>
      </w:pPr>
    </w:p>
    <w:p w:rsidR="00221D49" w:rsidRDefault="00221D49" w:rsidP="00221D49">
      <w:pPr>
        <w:spacing w:before="160" w:after="160"/>
        <w:jc w:val="right"/>
        <w:rPr>
          <w:lang w:eastAsia="en-US"/>
        </w:rPr>
      </w:pPr>
    </w:p>
    <w:p w:rsidR="00221D49" w:rsidRDefault="00221D49" w:rsidP="00221D49">
      <w:pPr>
        <w:spacing w:before="160" w:after="160"/>
        <w:jc w:val="right"/>
        <w:rPr>
          <w:lang w:eastAsia="en-US"/>
        </w:rPr>
      </w:pPr>
      <w:r>
        <w:rPr>
          <w:lang w:eastAsia="en-US"/>
        </w:rPr>
        <w:t>9.13</w:t>
      </w:r>
    </w:p>
    <w:p w:rsidR="00221D49" w:rsidRPr="002F134D" w:rsidRDefault="00221D49" w:rsidP="00221D49">
      <w:pPr>
        <w:spacing w:before="160" w:after="160"/>
        <w:jc w:val="center"/>
        <w:rPr>
          <w:color w:val="auto"/>
          <w:sz w:val="24"/>
          <w:szCs w:val="24"/>
          <w:lang w:eastAsia="en-US"/>
        </w:rPr>
      </w:pPr>
      <w:r w:rsidRPr="002F134D">
        <w:rPr>
          <w:sz w:val="24"/>
          <w:szCs w:val="24"/>
          <w:lang w:eastAsia="en-US"/>
        </w:rPr>
        <w:t>_</w:t>
      </w:r>
      <w:ins w:id="21" w:author="Unknown" w:date="2013-07-09T00:00:00Z">
        <w:r w:rsidRPr="002F134D">
          <w:rPr>
            <w:sz w:val="24"/>
            <w:szCs w:val="24"/>
            <w:lang w:eastAsia="en-US"/>
          </w:rPr>
          <w:t>____________________________________________________________________</w:t>
        </w:r>
      </w:ins>
    </w:p>
    <w:p w:rsidR="00221D49" w:rsidRPr="002F134D" w:rsidRDefault="00221D49" w:rsidP="00221D49">
      <w:pPr>
        <w:spacing w:before="160" w:after="160"/>
        <w:jc w:val="center"/>
        <w:rPr>
          <w:color w:val="auto"/>
          <w:sz w:val="20"/>
          <w:szCs w:val="20"/>
          <w:lang w:eastAsia="en-US"/>
        </w:rPr>
      </w:pPr>
      <w:r w:rsidRPr="002F134D">
        <w:rPr>
          <w:sz w:val="20"/>
          <w:szCs w:val="20"/>
          <w:lang w:eastAsia="en-US"/>
        </w:rPr>
        <w:t>(</w:t>
      </w:r>
      <w:ins w:id="22" w:author="Unknown" w:date="2013-07-09T00:00:00Z">
        <w:r w:rsidRPr="002F134D">
          <w:rPr>
            <w:sz w:val="20"/>
            <w:szCs w:val="20"/>
            <w:lang w:eastAsia="en-US"/>
          </w:rPr>
          <w:t>местный исполнительный и распорядительный орган)</w:t>
        </w:r>
      </w:ins>
    </w:p>
    <w:p w:rsidR="00221D49" w:rsidRPr="002F134D" w:rsidRDefault="00221D49" w:rsidP="00221D49">
      <w:pPr>
        <w:spacing w:before="360" w:after="360"/>
        <w:jc w:val="center"/>
        <w:rPr>
          <w:b/>
          <w:bCs/>
          <w:color w:val="auto"/>
          <w:sz w:val="24"/>
          <w:szCs w:val="24"/>
          <w:lang w:eastAsia="en-US"/>
        </w:rPr>
      </w:pPr>
      <w:ins w:id="23" w:author="Unknown" w:date="2013-07-09T00:00:00Z">
        <w:r w:rsidRPr="002F134D">
          <w:rPr>
            <w:b/>
            <w:bCs/>
            <w:sz w:val="24"/>
            <w:szCs w:val="24"/>
            <w:lang w:eastAsia="en-US"/>
          </w:rPr>
          <w:fldChar w:fldCharType="begin"/>
        </w:r>
        <w:r w:rsidRPr="002F134D">
          <w:rPr>
            <w:b/>
            <w:bCs/>
            <w:sz w:val="24"/>
            <w:szCs w:val="24"/>
            <w:lang w:eastAsia="en-US"/>
          </w:rPr>
          <w:instrText xml:space="preserve"> HYPERLINK "file:///C:\\Gbinfo_u\\Одно%20Окно\\Temp\\361966.xls" \o "-" </w:instrText>
        </w:r>
        <w:r w:rsidRPr="002F134D">
          <w:rPr>
            <w:b/>
            <w:bCs/>
            <w:sz w:val="24"/>
            <w:szCs w:val="24"/>
            <w:lang w:eastAsia="en-US"/>
          </w:rPr>
          <w:fldChar w:fldCharType="separate"/>
        </w:r>
        <w:r w:rsidRPr="002F134D">
          <w:rPr>
            <w:b/>
            <w:bCs/>
            <w:color w:val="0038C8"/>
            <w:sz w:val="24"/>
            <w:szCs w:val="24"/>
            <w:u w:val="single"/>
            <w:lang w:eastAsia="en-US"/>
          </w:rPr>
          <w:t>ЗАЯВЛЕНИЕ</w:t>
        </w:r>
        <w:r w:rsidRPr="002F134D">
          <w:rPr>
            <w:b/>
            <w:bCs/>
            <w:sz w:val="24"/>
            <w:szCs w:val="24"/>
            <w:lang w:eastAsia="en-US"/>
          </w:rPr>
          <w:fldChar w:fldCharType="end"/>
        </w:r>
      </w:ins>
    </w:p>
    <w:p w:rsidR="00221D49" w:rsidRPr="002F134D" w:rsidRDefault="00221D49" w:rsidP="00221D49">
      <w:pPr>
        <w:spacing w:before="160" w:after="160"/>
        <w:jc w:val="both"/>
        <w:rPr>
          <w:color w:val="auto"/>
          <w:sz w:val="24"/>
          <w:szCs w:val="24"/>
          <w:lang w:eastAsia="en-US"/>
        </w:rPr>
      </w:pPr>
      <w:r w:rsidRPr="002F134D">
        <w:rPr>
          <w:sz w:val="24"/>
          <w:szCs w:val="24"/>
          <w:lang w:eastAsia="en-US"/>
        </w:rPr>
        <w:t>П</w:t>
      </w:r>
      <w:ins w:id="24" w:author="Unknown" w:date="2013-07-09T00:00:00Z">
        <w:r w:rsidRPr="002F134D">
          <w:rPr>
            <w:sz w:val="24"/>
            <w:szCs w:val="24"/>
            <w:lang w:eastAsia="en-US"/>
          </w:rPr>
          <w:t>рошу на основании данного заявления обеспечить:</w:t>
        </w:r>
      </w:ins>
    </w:p>
    <w:tbl>
      <w:tblPr>
        <w:tblW w:w="5000" w:type="pct"/>
        <w:tblCellMar>
          <w:left w:w="0" w:type="dxa"/>
          <w:right w:w="0" w:type="dxa"/>
        </w:tblCellMar>
        <w:tblLook w:val="04A0" w:firstRow="1" w:lastRow="0" w:firstColumn="1" w:lastColumn="0" w:noHBand="0" w:noVBand="1"/>
      </w:tblPr>
      <w:tblGrid>
        <w:gridCol w:w="8695"/>
        <w:gridCol w:w="2085"/>
      </w:tblGrid>
      <w:tr w:rsidR="00221D49" w:rsidRPr="002F134D" w:rsidTr="008D4876">
        <w:trPr>
          <w:trHeight w:val="240"/>
        </w:trPr>
        <w:tc>
          <w:tcPr>
            <w:tcW w:w="4033" w:type="pct"/>
            <w:tcBorders>
              <w:top w:val="single" w:sz="8" w:space="0" w:color="auto"/>
              <w:left w:val="single" w:sz="8" w:space="0" w:color="auto"/>
              <w:bottom w:val="single" w:sz="8" w:space="0" w:color="auto"/>
              <w:right w:val="single" w:sz="8" w:space="0" w:color="auto"/>
            </w:tcBorders>
            <w:tcMar>
              <w:top w:w="0" w:type="dxa"/>
              <w:left w:w="6" w:type="dxa"/>
              <w:bottom w:w="0" w:type="dxa"/>
              <w:right w:w="6" w:type="dxa"/>
            </w:tcMar>
            <w:hideMark/>
          </w:tcPr>
          <w:p w:rsidR="00221D49" w:rsidRPr="002F134D" w:rsidRDefault="00221D49" w:rsidP="008D4876">
            <w:pPr>
              <w:spacing w:before="160" w:after="160"/>
              <w:jc w:val="both"/>
              <w:rPr>
                <w:color w:val="auto"/>
                <w:sz w:val="24"/>
                <w:szCs w:val="24"/>
                <w:lang w:eastAsia="en-US"/>
              </w:rPr>
            </w:pPr>
            <w:r w:rsidRPr="002F134D">
              <w:rPr>
                <w:sz w:val="24"/>
                <w:szCs w:val="24"/>
                <w:lang w:eastAsia="en-US"/>
              </w:rPr>
              <w:lastRenderedPageBreak/>
              <w:t> с</w:t>
            </w:r>
            <w:ins w:id="25" w:author="Unknown" w:date="2013-07-09T00:00:00Z">
              <w:r w:rsidRPr="002F134D">
                <w:rPr>
                  <w:sz w:val="24"/>
                  <w:szCs w:val="24"/>
                  <w:lang w:eastAsia="en-US"/>
                </w:rPr>
                <w:t>огласование наружной рекламы</w:t>
              </w:r>
            </w:ins>
          </w:p>
        </w:tc>
        <w:tc>
          <w:tcPr>
            <w:tcW w:w="967" w:type="pct"/>
            <w:tcBorders>
              <w:top w:val="single" w:sz="8" w:space="0" w:color="auto"/>
              <w:left w:val="nil"/>
              <w:bottom w:val="single" w:sz="8" w:space="0" w:color="auto"/>
              <w:right w:val="single" w:sz="8" w:space="0" w:color="auto"/>
            </w:tcBorders>
            <w:tcMar>
              <w:top w:w="0" w:type="dxa"/>
              <w:left w:w="6" w:type="dxa"/>
              <w:bottom w:w="0" w:type="dxa"/>
              <w:right w:w="6" w:type="dxa"/>
            </w:tcMar>
            <w:hideMark/>
          </w:tcPr>
          <w:p w:rsidR="00221D49" w:rsidRPr="002F134D" w:rsidRDefault="00221D49" w:rsidP="008D4876">
            <w:pPr>
              <w:rPr>
                <w:color w:val="auto"/>
                <w:sz w:val="20"/>
                <w:szCs w:val="20"/>
                <w:lang w:eastAsia="en-US"/>
              </w:rPr>
            </w:pPr>
            <w:r w:rsidRPr="002F134D">
              <w:rPr>
                <w:sz w:val="20"/>
                <w:szCs w:val="20"/>
                <w:lang w:val="en-US" w:eastAsia="en-US"/>
              </w:rPr>
              <w:t> </w:t>
            </w:r>
          </w:p>
        </w:tc>
      </w:tr>
      <w:tr w:rsidR="00221D49" w:rsidRPr="002F134D" w:rsidTr="008D4876">
        <w:trPr>
          <w:trHeight w:val="240"/>
        </w:trPr>
        <w:tc>
          <w:tcPr>
            <w:tcW w:w="4033" w:type="pct"/>
            <w:tcBorders>
              <w:top w:val="nil"/>
              <w:left w:val="single" w:sz="8" w:space="0" w:color="auto"/>
              <w:bottom w:val="single" w:sz="8" w:space="0" w:color="auto"/>
              <w:right w:val="single" w:sz="8" w:space="0" w:color="auto"/>
            </w:tcBorders>
            <w:tcMar>
              <w:top w:w="0" w:type="dxa"/>
              <w:left w:w="6" w:type="dxa"/>
              <w:bottom w:w="0" w:type="dxa"/>
              <w:right w:w="6" w:type="dxa"/>
            </w:tcMar>
            <w:hideMark/>
          </w:tcPr>
          <w:p w:rsidR="00221D49" w:rsidRPr="002F134D" w:rsidRDefault="00221D49" w:rsidP="008D4876">
            <w:pPr>
              <w:spacing w:before="160" w:after="160"/>
              <w:jc w:val="both"/>
              <w:rPr>
                <w:color w:val="auto"/>
                <w:sz w:val="24"/>
                <w:szCs w:val="24"/>
                <w:lang w:eastAsia="en-US"/>
              </w:rPr>
            </w:pPr>
            <w:r w:rsidRPr="002F134D">
              <w:rPr>
                <w:sz w:val="24"/>
                <w:szCs w:val="24"/>
                <w:lang w:eastAsia="en-US"/>
              </w:rPr>
              <w:t>с</w:t>
            </w:r>
            <w:ins w:id="26" w:author="Unknown" w:date="2013-07-09T00:00:00Z">
              <w:r w:rsidRPr="002F134D">
                <w:rPr>
                  <w:sz w:val="24"/>
                  <w:szCs w:val="24"/>
                  <w:lang w:eastAsia="en-US"/>
                </w:rPr>
                <w:t xml:space="preserve">огласование рекламы на транспортном средстве </w:t>
              </w:r>
            </w:ins>
          </w:p>
        </w:tc>
        <w:tc>
          <w:tcPr>
            <w:tcW w:w="967" w:type="pct"/>
            <w:tcBorders>
              <w:top w:val="nil"/>
              <w:left w:val="nil"/>
              <w:bottom w:val="single" w:sz="8" w:space="0" w:color="auto"/>
              <w:right w:val="single" w:sz="8" w:space="0" w:color="auto"/>
            </w:tcBorders>
            <w:tcMar>
              <w:top w:w="0" w:type="dxa"/>
              <w:left w:w="6" w:type="dxa"/>
              <w:bottom w:w="0" w:type="dxa"/>
              <w:right w:w="6" w:type="dxa"/>
            </w:tcMar>
            <w:hideMark/>
          </w:tcPr>
          <w:p w:rsidR="00221D49" w:rsidRPr="002F134D" w:rsidRDefault="00221D49" w:rsidP="008D4876">
            <w:pPr>
              <w:rPr>
                <w:color w:val="auto"/>
                <w:sz w:val="20"/>
                <w:szCs w:val="20"/>
                <w:lang w:eastAsia="en-US"/>
              </w:rPr>
            </w:pPr>
            <w:r w:rsidRPr="002F134D">
              <w:rPr>
                <w:sz w:val="20"/>
                <w:szCs w:val="20"/>
                <w:lang w:val="en-US" w:eastAsia="en-US"/>
              </w:rPr>
              <w:t> </w:t>
            </w:r>
          </w:p>
        </w:tc>
      </w:tr>
    </w:tbl>
    <w:p w:rsidR="00221D49" w:rsidRPr="002F134D" w:rsidRDefault="00221D49" w:rsidP="00221D49">
      <w:pPr>
        <w:spacing w:before="160" w:after="160"/>
        <w:jc w:val="both"/>
        <w:rPr>
          <w:color w:val="auto"/>
          <w:sz w:val="24"/>
          <w:szCs w:val="24"/>
          <w:lang w:eastAsia="en-US"/>
        </w:rPr>
      </w:pPr>
      <w:r w:rsidRPr="002F134D">
        <w:rPr>
          <w:sz w:val="24"/>
          <w:szCs w:val="24"/>
          <w:lang w:eastAsia="en-US"/>
        </w:rPr>
        <w:t>С</w:t>
      </w:r>
      <w:ins w:id="27" w:author="Unknown" w:date="2015-10-15T00:00:00Z">
        <w:r w:rsidRPr="002F134D">
          <w:rPr>
            <w:sz w:val="24"/>
            <w:szCs w:val="24"/>
            <w:lang w:eastAsia="en-US"/>
          </w:rPr>
          <w:t xml:space="preserve">ведения о </w:t>
        </w:r>
        <w:proofErr w:type="spellStart"/>
        <w:r w:rsidRPr="002F134D">
          <w:rPr>
            <w:sz w:val="24"/>
            <w:szCs w:val="24"/>
            <w:lang w:eastAsia="en-US"/>
          </w:rPr>
          <w:t>рекламораспространителе</w:t>
        </w:r>
        <w:proofErr w:type="spellEnd"/>
        <w:r w:rsidRPr="002F134D">
          <w:rPr>
            <w:sz w:val="24"/>
            <w:szCs w:val="24"/>
            <w:lang w:eastAsia="en-US"/>
          </w:rPr>
          <w:t xml:space="preserve"> (рекламодателе):</w:t>
        </w:r>
      </w:ins>
    </w:p>
    <w:p w:rsidR="00221D49" w:rsidRPr="002F134D" w:rsidRDefault="00221D49" w:rsidP="00221D49">
      <w:pPr>
        <w:spacing w:before="160" w:after="160"/>
        <w:jc w:val="both"/>
        <w:rPr>
          <w:color w:val="auto"/>
          <w:sz w:val="24"/>
          <w:szCs w:val="24"/>
          <w:lang w:eastAsia="en-US"/>
        </w:rPr>
      </w:pPr>
      <w:r w:rsidRPr="002F134D">
        <w:rPr>
          <w:sz w:val="24"/>
          <w:szCs w:val="24"/>
          <w:lang w:eastAsia="en-US"/>
        </w:rPr>
        <w:t>н</w:t>
      </w:r>
      <w:ins w:id="28" w:author="Unknown" w:date="2015-10-15T00:00:00Z">
        <w:r w:rsidRPr="002F134D">
          <w:rPr>
            <w:sz w:val="24"/>
            <w:szCs w:val="24"/>
            <w:lang w:eastAsia="en-US"/>
          </w:rPr>
          <w:t>аименование (фамилия, имя, отчество (если таковое имеется) _______________________</w:t>
        </w:r>
      </w:ins>
    </w:p>
    <w:p w:rsidR="00221D49" w:rsidRPr="002F134D" w:rsidRDefault="00221D49" w:rsidP="00221D49">
      <w:pPr>
        <w:spacing w:before="160" w:after="160"/>
        <w:jc w:val="both"/>
        <w:rPr>
          <w:color w:val="auto"/>
          <w:sz w:val="24"/>
          <w:szCs w:val="24"/>
          <w:lang w:eastAsia="en-US"/>
        </w:rPr>
      </w:pPr>
      <w:r w:rsidRPr="002F134D">
        <w:rPr>
          <w:sz w:val="24"/>
          <w:szCs w:val="24"/>
          <w:lang w:eastAsia="en-US"/>
        </w:rPr>
        <w:t>_</w:t>
      </w:r>
      <w:ins w:id="29" w:author="Unknown" w:date="2015-10-15T00:00:00Z">
        <w:r w:rsidRPr="002F134D">
          <w:rPr>
            <w:sz w:val="24"/>
            <w:szCs w:val="24"/>
            <w:lang w:eastAsia="en-US"/>
          </w:rPr>
          <w:t>____________________________________________________________________________</w:t>
        </w:r>
      </w:ins>
    </w:p>
    <w:p w:rsidR="00221D49" w:rsidRPr="002F134D" w:rsidRDefault="00221D49" w:rsidP="00221D49">
      <w:pPr>
        <w:spacing w:before="160" w:after="160"/>
        <w:jc w:val="both"/>
        <w:rPr>
          <w:color w:val="auto"/>
          <w:sz w:val="24"/>
          <w:szCs w:val="24"/>
          <w:lang w:eastAsia="en-US"/>
        </w:rPr>
      </w:pPr>
      <w:r w:rsidRPr="002F134D">
        <w:rPr>
          <w:sz w:val="24"/>
          <w:szCs w:val="24"/>
          <w:lang w:eastAsia="en-US"/>
        </w:rPr>
        <w:t>м</w:t>
      </w:r>
      <w:ins w:id="30" w:author="Unknown" w:date="2015-10-15T00:00:00Z">
        <w:r w:rsidRPr="002F134D">
          <w:rPr>
            <w:sz w:val="24"/>
            <w:szCs w:val="24"/>
            <w:lang w:eastAsia="en-US"/>
          </w:rPr>
          <w:t>есто нахождения (место жительства или место пребывания) ________________________</w:t>
        </w:r>
      </w:ins>
    </w:p>
    <w:p w:rsidR="00221D49" w:rsidRPr="002F134D" w:rsidRDefault="00221D49" w:rsidP="00221D49">
      <w:pPr>
        <w:spacing w:before="160" w:after="160"/>
        <w:jc w:val="both"/>
        <w:rPr>
          <w:color w:val="auto"/>
          <w:sz w:val="24"/>
          <w:szCs w:val="24"/>
          <w:lang w:eastAsia="en-US"/>
        </w:rPr>
      </w:pPr>
      <w:r w:rsidRPr="002F134D">
        <w:rPr>
          <w:sz w:val="24"/>
          <w:szCs w:val="24"/>
          <w:lang w:eastAsia="en-US"/>
        </w:rPr>
        <w:t>_</w:t>
      </w:r>
      <w:ins w:id="31" w:author="Unknown" w:date="2015-10-15T00:00:00Z">
        <w:r w:rsidRPr="002F134D">
          <w:rPr>
            <w:sz w:val="24"/>
            <w:szCs w:val="24"/>
            <w:lang w:eastAsia="en-US"/>
          </w:rPr>
          <w:t>____________________________________________________________________________</w:t>
        </w:r>
      </w:ins>
    </w:p>
    <w:p w:rsidR="00221D49" w:rsidRPr="002F134D" w:rsidRDefault="00221D49" w:rsidP="00221D49">
      <w:pPr>
        <w:spacing w:before="160" w:after="160"/>
        <w:jc w:val="both"/>
        <w:rPr>
          <w:color w:val="auto"/>
          <w:sz w:val="24"/>
          <w:szCs w:val="24"/>
          <w:lang w:eastAsia="en-US"/>
        </w:rPr>
      </w:pPr>
      <w:r w:rsidRPr="002F134D">
        <w:rPr>
          <w:sz w:val="24"/>
          <w:szCs w:val="24"/>
          <w:lang w:eastAsia="en-US"/>
        </w:rPr>
        <w:t>о</w:t>
      </w:r>
      <w:ins w:id="32" w:author="Unknown" w:date="2015-10-15T00:00:00Z">
        <w:r w:rsidRPr="002F134D">
          <w:rPr>
            <w:sz w:val="24"/>
            <w:szCs w:val="24"/>
            <w:lang w:eastAsia="en-US"/>
          </w:rPr>
          <w:t>ператор наружной рекламы (да/нет) _____________________________________________</w:t>
        </w:r>
      </w:ins>
    </w:p>
    <w:p w:rsidR="00221D49" w:rsidRPr="002F134D" w:rsidRDefault="00221D49" w:rsidP="00221D49">
      <w:pPr>
        <w:spacing w:before="160" w:after="160"/>
        <w:jc w:val="both"/>
        <w:rPr>
          <w:color w:val="auto"/>
          <w:sz w:val="24"/>
          <w:szCs w:val="24"/>
          <w:lang w:eastAsia="en-US"/>
        </w:rPr>
      </w:pPr>
      <w:r w:rsidRPr="002F134D">
        <w:rPr>
          <w:sz w:val="24"/>
          <w:szCs w:val="24"/>
          <w:lang w:eastAsia="en-US"/>
        </w:rPr>
        <w:t>у</w:t>
      </w:r>
      <w:ins w:id="33" w:author="Unknown" w:date="2015-10-15T00:00:00Z">
        <w:r w:rsidRPr="002F134D">
          <w:rPr>
            <w:sz w:val="24"/>
            <w:szCs w:val="24"/>
            <w:lang w:eastAsia="en-US"/>
          </w:rPr>
          <w:t>четный номер плательщика ____________________________________________________</w:t>
        </w:r>
      </w:ins>
    </w:p>
    <w:p w:rsidR="00221D49" w:rsidRPr="002F134D" w:rsidRDefault="00221D49" w:rsidP="00221D49">
      <w:pPr>
        <w:spacing w:before="160" w:after="160"/>
        <w:jc w:val="both"/>
        <w:rPr>
          <w:color w:val="auto"/>
          <w:sz w:val="24"/>
          <w:szCs w:val="24"/>
          <w:lang w:eastAsia="en-US"/>
        </w:rPr>
      </w:pPr>
      <w:r w:rsidRPr="002F134D">
        <w:rPr>
          <w:sz w:val="24"/>
          <w:szCs w:val="24"/>
          <w:lang w:eastAsia="en-US"/>
        </w:rPr>
        <w:t>о</w:t>
      </w:r>
      <w:ins w:id="34" w:author="Unknown" w:date="2015-10-15T00:00:00Z">
        <w:r w:rsidRPr="002F134D">
          <w:rPr>
            <w:sz w:val="24"/>
            <w:szCs w:val="24"/>
            <w:lang w:eastAsia="en-US"/>
          </w:rPr>
          <w:t xml:space="preserve">рганизация, индивидуальный предприниматель, нотариус, адвокат либо гражданин, осуществляющий ремесленную деятельность или деятельность по оказанию услуг в сфере </w:t>
        </w:r>
        <w:proofErr w:type="spellStart"/>
        <w:r w:rsidRPr="002F134D">
          <w:rPr>
            <w:sz w:val="24"/>
            <w:szCs w:val="24"/>
            <w:lang w:eastAsia="en-US"/>
          </w:rPr>
          <w:t>агроэкотуризма</w:t>
        </w:r>
        <w:proofErr w:type="spellEnd"/>
        <w:r w:rsidRPr="002F134D">
          <w:rPr>
            <w:sz w:val="24"/>
            <w:szCs w:val="24"/>
            <w:lang w:eastAsia="en-US"/>
          </w:rPr>
          <w:t xml:space="preserve"> (нужное подчеркнуть)</w:t>
        </w:r>
      </w:ins>
    </w:p>
    <w:p w:rsidR="00221D49" w:rsidRPr="002F134D" w:rsidRDefault="00221D49" w:rsidP="00221D49">
      <w:pPr>
        <w:spacing w:before="160" w:after="160"/>
        <w:jc w:val="both"/>
        <w:rPr>
          <w:color w:val="auto"/>
          <w:sz w:val="24"/>
          <w:szCs w:val="24"/>
          <w:lang w:eastAsia="en-US"/>
        </w:rPr>
      </w:pPr>
      <w:r w:rsidRPr="002F134D">
        <w:rPr>
          <w:sz w:val="24"/>
          <w:szCs w:val="24"/>
          <w:lang w:eastAsia="en-US"/>
        </w:rPr>
        <w:t>к</w:t>
      </w:r>
      <w:ins w:id="35" w:author="Unknown" w:date="2015-10-15T00:00:00Z">
        <w:r w:rsidRPr="002F134D">
          <w:rPr>
            <w:sz w:val="24"/>
            <w:szCs w:val="24"/>
            <w:lang w:eastAsia="en-US"/>
          </w:rPr>
          <w:t>онтактный телефон (код) ______________________________________________________</w:t>
        </w:r>
      </w:ins>
    </w:p>
    <w:p w:rsidR="00221D49" w:rsidRPr="002F134D" w:rsidRDefault="00221D49" w:rsidP="00221D49">
      <w:pPr>
        <w:spacing w:before="160" w:after="160"/>
        <w:jc w:val="both"/>
        <w:rPr>
          <w:color w:val="auto"/>
          <w:sz w:val="24"/>
          <w:szCs w:val="24"/>
          <w:lang w:eastAsia="en-US"/>
        </w:rPr>
      </w:pPr>
      <w:r w:rsidRPr="002F134D">
        <w:rPr>
          <w:sz w:val="24"/>
          <w:szCs w:val="24"/>
          <w:lang w:eastAsia="en-US"/>
        </w:rPr>
        <w:t>П</w:t>
      </w:r>
      <w:ins w:id="36" w:author="Unknown" w:date="2013-07-09T00:00:00Z">
        <w:r w:rsidRPr="002F134D">
          <w:rPr>
            <w:sz w:val="24"/>
            <w:szCs w:val="24"/>
            <w:lang w:eastAsia="en-US"/>
          </w:rPr>
          <w:t>еречень прилагаемых документов:</w:t>
        </w:r>
      </w:ins>
    </w:p>
    <w:p w:rsidR="00221D49" w:rsidRPr="002F134D" w:rsidRDefault="00221D49" w:rsidP="00221D49">
      <w:pPr>
        <w:spacing w:before="160" w:after="160"/>
        <w:jc w:val="both"/>
        <w:rPr>
          <w:color w:val="auto"/>
          <w:sz w:val="24"/>
          <w:szCs w:val="24"/>
          <w:lang w:eastAsia="en-US"/>
        </w:rPr>
      </w:pPr>
      <w:r w:rsidRPr="002F134D">
        <w:rPr>
          <w:sz w:val="24"/>
          <w:szCs w:val="24"/>
          <w:lang w:eastAsia="en-US"/>
        </w:rPr>
        <w:t>_</w:t>
      </w:r>
      <w:ins w:id="37" w:author="Unknown" w:date="2013-07-09T00:00:00Z">
        <w:r w:rsidRPr="002F134D">
          <w:rPr>
            <w:sz w:val="24"/>
            <w:szCs w:val="24"/>
            <w:lang w:eastAsia="en-US"/>
          </w:rPr>
          <w:t>_____________________________________________________________________________</w:t>
        </w:r>
      </w:ins>
    </w:p>
    <w:p w:rsidR="00221D49" w:rsidRPr="002F134D" w:rsidRDefault="00221D49" w:rsidP="00221D49">
      <w:pPr>
        <w:spacing w:before="160" w:after="160"/>
        <w:jc w:val="both"/>
        <w:rPr>
          <w:color w:val="auto"/>
          <w:sz w:val="24"/>
          <w:szCs w:val="24"/>
          <w:lang w:eastAsia="en-US"/>
        </w:rPr>
      </w:pPr>
      <w:r w:rsidRPr="002F134D">
        <w:rPr>
          <w:sz w:val="24"/>
          <w:szCs w:val="24"/>
          <w:lang w:eastAsia="en-US"/>
        </w:rPr>
        <w:t>_</w:t>
      </w:r>
      <w:ins w:id="38" w:author="Unknown" w:date="2013-07-09T00:00:00Z">
        <w:r w:rsidRPr="002F134D">
          <w:rPr>
            <w:sz w:val="24"/>
            <w:szCs w:val="24"/>
            <w:lang w:eastAsia="en-US"/>
          </w:rPr>
          <w:t>_____________________________________________________________________________</w:t>
        </w:r>
      </w:ins>
    </w:p>
    <w:tbl>
      <w:tblPr>
        <w:tblW w:w="5000" w:type="pct"/>
        <w:tblCellMar>
          <w:left w:w="0" w:type="dxa"/>
          <w:right w:w="0" w:type="dxa"/>
        </w:tblCellMar>
        <w:tblLook w:val="04A0" w:firstRow="1" w:lastRow="0" w:firstColumn="1" w:lastColumn="0" w:noHBand="0" w:noVBand="1"/>
      </w:tblPr>
      <w:tblGrid>
        <w:gridCol w:w="2905"/>
        <w:gridCol w:w="4294"/>
        <w:gridCol w:w="3601"/>
      </w:tblGrid>
      <w:tr w:rsidR="00221D49" w:rsidRPr="002F134D" w:rsidTr="008D4876">
        <w:trPr>
          <w:trHeight w:val="240"/>
        </w:trPr>
        <w:tc>
          <w:tcPr>
            <w:tcW w:w="1345" w:type="pct"/>
            <w:tcBorders>
              <w:top w:val="nil"/>
              <w:left w:val="nil"/>
              <w:bottom w:val="nil"/>
              <w:right w:val="nil"/>
            </w:tcBorders>
            <w:tcMar>
              <w:top w:w="0" w:type="dxa"/>
              <w:left w:w="6" w:type="dxa"/>
              <w:bottom w:w="0" w:type="dxa"/>
              <w:right w:w="6" w:type="dxa"/>
            </w:tcMar>
            <w:hideMark/>
          </w:tcPr>
          <w:p w:rsidR="00221D49" w:rsidRPr="002F134D" w:rsidRDefault="00221D49" w:rsidP="008D4876">
            <w:pPr>
              <w:spacing w:before="160" w:after="160"/>
              <w:jc w:val="both"/>
              <w:rPr>
                <w:color w:val="auto"/>
                <w:sz w:val="24"/>
                <w:szCs w:val="24"/>
                <w:lang w:val="en-US" w:eastAsia="en-US"/>
              </w:rPr>
            </w:pPr>
            <w:r w:rsidRPr="002F134D">
              <w:rPr>
                <w:sz w:val="24"/>
                <w:szCs w:val="24"/>
                <w:lang w:val="en-US" w:eastAsia="en-US"/>
              </w:rPr>
              <w:t>_</w:t>
            </w:r>
            <w:ins w:id="39" w:author="Unknown" w:date="2013-07-09T00:00:00Z">
              <w:r w:rsidRPr="002F134D">
                <w:rPr>
                  <w:sz w:val="24"/>
                  <w:szCs w:val="24"/>
                  <w:lang w:val="en-US" w:eastAsia="en-US"/>
                </w:rPr>
                <w:t>___________________</w:t>
              </w:r>
            </w:ins>
          </w:p>
        </w:tc>
        <w:tc>
          <w:tcPr>
            <w:tcW w:w="1988" w:type="pct"/>
            <w:tcBorders>
              <w:top w:val="nil"/>
              <w:left w:val="nil"/>
              <w:bottom w:val="nil"/>
              <w:right w:val="nil"/>
            </w:tcBorders>
            <w:tcMar>
              <w:top w:w="0" w:type="dxa"/>
              <w:left w:w="6" w:type="dxa"/>
              <w:bottom w:w="0" w:type="dxa"/>
              <w:right w:w="6" w:type="dxa"/>
            </w:tcMar>
            <w:hideMark/>
          </w:tcPr>
          <w:p w:rsidR="00221D49" w:rsidRPr="002F134D" w:rsidRDefault="00221D49" w:rsidP="008D4876">
            <w:pPr>
              <w:spacing w:before="160" w:after="160"/>
              <w:jc w:val="both"/>
              <w:rPr>
                <w:color w:val="auto"/>
                <w:sz w:val="24"/>
                <w:szCs w:val="24"/>
                <w:lang w:val="en-US" w:eastAsia="en-US"/>
              </w:rPr>
            </w:pPr>
            <w:r w:rsidRPr="002F134D">
              <w:rPr>
                <w:sz w:val="24"/>
                <w:szCs w:val="24"/>
                <w:lang w:val="en-US" w:eastAsia="en-US"/>
              </w:rPr>
              <w:t> </w:t>
            </w:r>
          </w:p>
        </w:tc>
        <w:tc>
          <w:tcPr>
            <w:tcW w:w="1667" w:type="pct"/>
            <w:tcBorders>
              <w:top w:val="nil"/>
              <w:left w:val="nil"/>
              <w:bottom w:val="nil"/>
              <w:right w:val="nil"/>
            </w:tcBorders>
            <w:tcMar>
              <w:top w:w="0" w:type="dxa"/>
              <w:left w:w="6" w:type="dxa"/>
              <w:bottom w:w="0" w:type="dxa"/>
              <w:right w:w="6" w:type="dxa"/>
            </w:tcMar>
            <w:hideMark/>
          </w:tcPr>
          <w:p w:rsidR="00221D49" w:rsidRPr="002F134D" w:rsidRDefault="00221D49" w:rsidP="008D4876">
            <w:pPr>
              <w:spacing w:before="160" w:after="160"/>
              <w:jc w:val="center"/>
              <w:rPr>
                <w:color w:val="auto"/>
                <w:sz w:val="24"/>
                <w:szCs w:val="24"/>
                <w:lang w:val="en-US" w:eastAsia="en-US"/>
              </w:rPr>
            </w:pPr>
            <w:r w:rsidRPr="002F134D">
              <w:rPr>
                <w:sz w:val="24"/>
                <w:szCs w:val="24"/>
                <w:lang w:val="en-US" w:eastAsia="en-US"/>
              </w:rPr>
              <w:t>_</w:t>
            </w:r>
            <w:ins w:id="40" w:author="Unknown" w:date="2013-07-09T00:00:00Z">
              <w:r w:rsidRPr="002F134D">
                <w:rPr>
                  <w:sz w:val="24"/>
                  <w:szCs w:val="24"/>
                  <w:lang w:val="en-US" w:eastAsia="en-US"/>
                </w:rPr>
                <w:t>_________________________</w:t>
              </w:r>
            </w:ins>
          </w:p>
        </w:tc>
      </w:tr>
      <w:tr w:rsidR="00221D49" w:rsidRPr="002F134D" w:rsidTr="008D4876">
        <w:trPr>
          <w:trHeight w:val="240"/>
        </w:trPr>
        <w:tc>
          <w:tcPr>
            <w:tcW w:w="1345" w:type="pct"/>
            <w:tcBorders>
              <w:top w:val="nil"/>
              <w:left w:val="nil"/>
              <w:bottom w:val="nil"/>
              <w:right w:val="nil"/>
            </w:tcBorders>
            <w:tcMar>
              <w:top w:w="0" w:type="dxa"/>
              <w:left w:w="6" w:type="dxa"/>
              <w:bottom w:w="0" w:type="dxa"/>
              <w:right w:w="6" w:type="dxa"/>
            </w:tcMar>
            <w:hideMark/>
          </w:tcPr>
          <w:p w:rsidR="00221D49" w:rsidRPr="002F134D" w:rsidRDefault="00221D49" w:rsidP="008D4876">
            <w:pPr>
              <w:spacing w:before="160" w:after="160"/>
              <w:jc w:val="center"/>
              <w:rPr>
                <w:color w:val="auto"/>
                <w:sz w:val="20"/>
                <w:szCs w:val="20"/>
                <w:lang w:val="en-US" w:eastAsia="en-US"/>
              </w:rPr>
            </w:pPr>
            <w:r w:rsidRPr="002F134D">
              <w:rPr>
                <w:sz w:val="20"/>
                <w:szCs w:val="20"/>
                <w:lang w:val="en-US" w:eastAsia="en-US"/>
              </w:rPr>
              <w:t>(</w:t>
            </w:r>
            <w:proofErr w:type="spellStart"/>
            <w:ins w:id="41" w:author="Unknown" w:date="2013-07-09T00:00:00Z">
              <w:r w:rsidRPr="002F134D">
                <w:rPr>
                  <w:sz w:val="20"/>
                  <w:szCs w:val="20"/>
                  <w:lang w:val="en-US" w:eastAsia="en-US"/>
                </w:rPr>
                <w:t>подпись</w:t>
              </w:r>
              <w:proofErr w:type="spellEnd"/>
              <w:r w:rsidRPr="002F134D">
                <w:rPr>
                  <w:sz w:val="20"/>
                  <w:szCs w:val="20"/>
                  <w:lang w:val="en-US" w:eastAsia="en-US"/>
                </w:rPr>
                <w:t>)</w:t>
              </w:r>
            </w:ins>
          </w:p>
        </w:tc>
        <w:tc>
          <w:tcPr>
            <w:tcW w:w="1988" w:type="pct"/>
            <w:tcBorders>
              <w:top w:val="nil"/>
              <w:left w:val="nil"/>
              <w:bottom w:val="nil"/>
              <w:right w:val="nil"/>
            </w:tcBorders>
            <w:tcMar>
              <w:top w:w="0" w:type="dxa"/>
              <w:left w:w="6" w:type="dxa"/>
              <w:bottom w:w="0" w:type="dxa"/>
              <w:right w:w="6" w:type="dxa"/>
            </w:tcMar>
            <w:hideMark/>
          </w:tcPr>
          <w:p w:rsidR="00221D49" w:rsidRPr="002F134D" w:rsidRDefault="00221D49" w:rsidP="008D4876">
            <w:pPr>
              <w:spacing w:before="160" w:after="160"/>
              <w:jc w:val="both"/>
              <w:rPr>
                <w:color w:val="auto"/>
                <w:sz w:val="20"/>
                <w:szCs w:val="20"/>
                <w:lang w:val="en-US" w:eastAsia="en-US"/>
              </w:rPr>
            </w:pPr>
            <w:r w:rsidRPr="002F134D">
              <w:rPr>
                <w:sz w:val="20"/>
                <w:szCs w:val="20"/>
                <w:lang w:val="en-US" w:eastAsia="en-US"/>
              </w:rPr>
              <w:t> </w:t>
            </w:r>
          </w:p>
        </w:tc>
        <w:tc>
          <w:tcPr>
            <w:tcW w:w="1667" w:type="pct"/>
            <w:tcBorders>
              <w:top w:val="nil"/>
              <w:left w:val="nil"/>
              <w:bottom w:val="nil"/>
              <w:right w:val="nil"/>
            </w:tcBorders>
            <w:tcMar>
              <w:top w:w="0" w:type="dxa"/>
              <w:left w:w="6" w:type="dxa"/>
              <w:bottom w:w="0" w:type="dxa"/>
              <w:right w:w="6" w:type="dxa"/>
            </w:tcMar>
            <w:hideMark/>
          </w:tcPr>
          <w:p w:rsidR="00221D49" w:rsidRPr="002F134D" w:rsidRDefault="00221D49" w:rsidP="008D4876">
            <w:pPr>
              <w:spacing w:before="160" w:after="160"/>
              <w:jc w:val="center"/>
              <w:rPr>
                <w:color w:val="auto"/>
                <w:sz w:val="20"/>
                <w:szCs w:val="20"/>
                <w:lang w:val="en-US" w:eastAsia="en-US"/>
              </w:rPr>
            </w:pPr>
            <w:r w:rsidRPr="002F134D">
              <w:rPr>
                <w:sz w:val="20"/>
                <w:szCs w:val="20"/>
                <w:lang w:val="en-US" w:eastAsia="en-US"/>
              </w:rPr>
              <w:t>(</w:t>
            </w:r>
            <w:proofErr w:type="spellStart"/>
            <w:ins w:id="42" w:author="Unknown" w:date="2013-07-09T00:00:00Z">
              <w:r w:rsidRPr="002F134D">
                <w:rPr>
                  <w:sz w:val="20"/>
                  <w:szCs w:val="20"/>
                  <w:lang w:val="en-US" w:eastAsia="en-US"/>
                </w:rPr>
                <w:t>инициалы</w:t>
              </w:r>
              <w:proofErr w:type="spellEnd"/>
              <w:r w:rsidRPr="002F134D">
                <w:rPr>
                  <w:sz w:val="20"/>
                  <w:szCs w:val="20"/>
                  <w:lang w:val="en-US" w:eastAsia="en-US"/>
                </w:rPr>
                <w:t xml:space="preserve">, </w:t>
              </w:r>
              <w:proofErr w:type="spellStart"/>
              <w:r w:rsidRPr="002F134D">
                <w:rPr>
                  <w:sz w:val="20"/>
                  <w:szCs w:val="20"/>
                  <w:lang w:val="en-US" w:eastAsia="en-US"/>
                </w:rPr>
                <w:t>фамилия</w:t>
              </w:r>
              <w:proofErr w:type="spellEnd"/>
              <w:r w:rsidRPr="002F134D">
                <w:rPr>
                  <w:sz w:val="20"/>
                  <w:szCs w:val="20"/>
                  <w:lang w:val="en-US" w:eastAsia="en-US"/>
                </w:rPr>
                <w:t>)</w:t>
              </w:r>
            </w:ins>
          </w:p>
        </w:tc>
      </w:tr>
    </w:tbl>
    <w:p w:rsidR="00221D49" w:rsidRPr="002F134D" w:rsidRDefault="00221D49" w:rsidP="00221D49">
      <w:pPr>
        <w:spacing w:before="160" w:after="160"/>
        <w:jc w:val="both"/>
        <w:rPr>
          <w:color w:val="auto"/>
          <w:sz w:val="24"/>
          <w:szCs w:val="24"/>
          <w:lang w:eastAsia="en-US"/>
        </w:rPr>
      </w:pPr>
      <w:r w:rsidRPr="002F134D">
        <w:rPr>
          <w:sz w:val="24"/>
          <w:szCs w:val="24"/>
          <w:lang w:eastAsia="en-US"/>
        </w:rPr>
        <w:t>_</w:t>
      </w:r>
      <w:ins w:id="43" w:author="Unknown" w:date="2013-07-09T00:00:00Z">
        <w:r w:rsidRPr="002F134D">
          <w:rPr>
            <w:sz w:val="24"/>
            <w:szCs w:val="24"/>
            <w:lang w:eastAsia="en-US"/>
          </w:rPr>
          <w:t>_____________________________</w:t>
        </w:r>
      </w:ins>
    </w:p>
    <w:p w:rsidR="00221D49" w:rsidRPr="002F134D" w:rsidRDefault="00221D49" w:rsidP="00221D49">
      <w:pPr>
        <w:spacing w:before="160" w:after="160"/>
        <w:ind w:firstLine="720"/>
        <w:jc w:val="both"/>
        <w:rPr>
          <w:color w:val="auto"/>
          <w:sz w:val="20"/>
          <w:szCs w:val="20"/>
          <w:lang w:eastAsia="en-US"/>
        </w:rPr>
      </w:pPr>
      <w:r w:rsidRPr="002F134D">
        <w:rPr>
          <w:sz w:val="20"/>
          <w:szCs w:val="20"/>
          <w:lang w:eastAsia="en-US"/>
        </w:rPr>
        <w:t>(</w:t>
      </w:r>
      <w:ins w:id="44" w:author="Unknown" w:date="2013-07-09T00:00:00Z">
        <w:r w:rsidRPr="002F134D">
          <w:rPr>
            <w:sz w:val="20"/>
            <w:szCs w:val="20"/>
            <w:lang w:eastAsia="en-US"/>
          </w:rPr>
          <w:t>дата подачи заявления)</w:t>
        </w:r>
      </w:ins>
    </w:p>
    <w:p w:rsidR="004233CB" w:rsidRDefault="004233CB"/>
    <w:sectPr w:rsidR="004233CB">
      <w:pgSz w:w="11906" w:h="16838"/>
      <w:pgMar w:top="360" w:right="386" w:bottom="36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D49"/>
    <w:rsid w:val="00221D49"/>
    <w:rsid w:val="004233CB"/>
    <w:rsid w:val="00CF6D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F18098-14B3-41DB-9FE2-90783478B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1D49"/>
    <w:pPr>
      <w:spacing w:after="0" w:line="240" w:lineRule="auto"/>
    </w:pPr>
    <w:rPr>
      <w:rFonts w:ascii="Times New Roman" w:eastAsia="Times New Roman" w:hAnsi="Times New Roman" w:cs="Times New Roman"/>
      <w:color w:val="00000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10">
    <w:name w:val="table10"/>
    <w:basedOn w:val="a"/>
    <w:link w:val="table100"/>
    <w:uiPriority w:val="99"/>
    <w:rsid w:val="00221D49"/>
    <w:pPr>
      <w:spacing w:after="100"/>
    </w:pPr>
    <w:rPr>
      <w:color w:val="auto"/>
      <w:sz w:val="20"/>
      <w:szCs w:val="20"/>
    </w:rPr>
  </w:style>
  <w:style w:type="paragraph" w:customStyle="1" w:styleId="a3">
    <w:name w:val="Знак"/>
    <w:basedOn w:val="a"/>
    <w:autoRedefine/>
    <w:uiPriority w:val="99"/>
    <w:rsid w:val="00221D49"/>
    <w:pPr>
      <w:autoSpaceDE w:val="0"/>
      <w:autoSpaceDN w:val="0"/>
      <w:adjustRightInd w:val="0"/>
    </w:pPr>
    <w:rPr>
      <w:rFonts w:ascii="Arial" w:hAnsi="Arial" w:cs="Arial"/>
      <w:color w:val="auto"/>
      <w:sz w:val="20"/>
      <w:szCs w:val="20"/>
      <w:lang w:val="en-ZA" w:eastAsia="en-ZA"/>
    </w:rPr>
  </w:style>
  <w:style w:type="character" w:customStyle="1" w:styleId="table100">
    <w:name w:val="table10 Знак"/>
    <w:basedOn w:val="a0"/>
    <w:link w:val="table10"/>
    <w:uiPriority w:val="99"/>
    <w:locked/>
    <w:rsid w:val="00221D49"/>
    <w:rPr>
      <w:rFonts w:ascii="Times New Roman" w:eastAsia="Times New Roman" w:hAnsi="Times New Roman" w:cs="Times New Roman"/>
      <w:sz w:val="20"/>
      <w:szCs w:val="20"/>
      <w:lang w:val="ru-RU" w:eastAsia="ru-RU"/>
    </w:rPr>
  </w:style>
  <w:style w:type="character" w:styleId="a4">
    <w:name w:val="Hyperlink"/>
    <w:basedOn w:val="a0"/>
    <w:uiPriority w:val="99"/>
    <w:semiHidden/>
    <w:unhideWhenUsed/>
    <w:rsid w:val="00221D49"/>
    <w:rPr>
      <w:rFonts w:cs="Times New Roman"/>
      <w:color w:val="0038C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8417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933</Words>
  <Characters>5320</Characters>
  <Application>Microsoft Office Word</Application>
  <DocSecurity>0</DocSecurity>
  <Lines>44</Lines>
  <Paragraphs>12</Paragraphs>
  <ScaleCrop>false</ScaleCrop>
  <Company>diakov.net</Company>
  <LinksUpToDate>false</LinksUpToDate>
  <CharactersWithSpaces>6241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3</cp:revision>
  <dcterms:created xsi:type="dcterms:W3CDTF">2020-06-23T12:57:00Z</dcterms:created>
  <dcterms:modified xsi:type="dcterms:W3CDTF">2020-06-24T09:27:00Z</dcterms:modified>
</cp:coreProperties>
</file>