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377F52" w:rsidTr="008942C5">
        <w:tc>
          <w:tcPr>
            <w:tcW w:w="11160" w:type="dxa"/>
            <w:gridSpan w:val="2"/>
          </w:tcPr>
          <w:p w:rsidR="00377F52" w:rsidRPr="00F1193F" w:rsidRDefault="00377F52" w:rsidP="008942C5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9.1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  <w:p w:rsidR="00377F52" w:rsidRPr="00417014" w:rsidRDefault="00377F52" w:rsidP="008942C5">
            <w:pPr>
              <w:jc w:val="center"/>
              <w:rPr>
                <w:b/>
                <w:sz w:val="28"/>
                <w:szCs w:val="28"/>
              </w:rPr>
            </w:pPr>
            <w:r w:rsidRPr="00417014">
              <w:rPr>
                <w:b/>
                <w:bCs/>
                <w:sz w:val="28"/>
                <w:szCs w:val="28"/>
              </w:rPr>
              <w:t>«</w:t>
            </w:r>
            <w:ins w:id="0" w:author="Unknown" w:date="2015-10-15T00:00:00Z">
              <w:r w:rsidRPr="00417014">
                <w:rPr>
                  <w:b/>
                  <w:sz w:val="28"/>
                  <w:szCs w:val="28"/>
                </w:rPr>
                <w:t xml:space="preserve">Согласование </w:t>
              </w:r>
            </w:ins>
            <w:r>
              <w:rPr>
                <w:b/>
                <w:sz w:val="28"/>
                <w:szCs w:val="28"/>
              </w:rPr>
              <w:t>проекта привязки средства наружной рекламы к участку местности»</w:t>
            </w:r>
            <w:ins w:id="1" w:author="Unknown" w:date="2019-02-21T00:00:00Z">
              <w:r w:rsidRPr="00417014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417014">
                <w:rPr>
                  <w:b/>
                  <w:sz w:val="28"/>
                  <w:szCs w:val="28"/>
                </w:rPr>
                <w:t xml:space="preserve"> </w:t>
              </w:r>
            </w:ins>
          </w:p>
          <w:p w:rsidR="00377F52" w:rsidRPr="00F01B75" w:rsidRDefault="00377F52" w:rsidP="008942C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77F52" w:rsidTr="008942C5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733789" w:rsidRDefault="00733789" w:rsidP="00733789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733789" w:rsidRDefault="00733789" w:rsidP="00733789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733789" w:rsidRDefault="00733789" w:rsidP="0073378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733789" w:rsidRDefault="00733789" w:rsidP="0073378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733789" w:rsidRDefault="00733789" w:rsidP="0073378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733789" w:rsidRDefault="00733789" w:rsidP="0073378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377F52" w:rsidRDefault="00733789" w:rsidP="00733789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377F52" w:rsidTr="008942C5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77F5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77F52" w:rsidRPr="00FE7DF1" w:rsidRDefault="00377F52" w:rsidP="008942C5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E7DF1">
              <w:rPr>
                <w:color w:val="000000"/>
                <w:sz w:val="28"/>
                <w:szCs w:val="28"/>
              </w:rPr>
              <w:t>Заявление</w:t>
            </w:r>
          </w:p>
          <w:p w:rsidR="00377F52" w:rsidRPr="00FE7DF1" w:rsidRDefault="00377F52" w:rsidP="008942C5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E7DF1">
              <w:rPr>
                <w:sz w:val="28"/>
                <w:szCs w:val="28"/>
              </w:rPr>
              <w:t>проект привязки средства наружной рекламы к участку местности</w:t>
            </w:r>
          </w:p>
          <w:p w:rsidR="00377F52" w:rsidRPr="00F1193F" w:rsidRDefault="00377F52" w:rsidP="008942C5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377F52" w:rsidTr="008942C5">
        <w:tc>
          <w:tcPr>
            <w:tcW w:w="2558" w:type="dxa"/>
            <w:tcMar>
              <w:left w:w="0" w:type="dxa"/>
              <w:right w:w="0" w:type="dxa"/>
            </w:tcMar>
          </w:tcPr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77F52" w:rsidRDefault="00377F52" w:rsidP="008942C5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платно</w:t>
            </w:r>
          </w:p>
        </w:tc>
      </w:tr>
      <w:tr w:rsidR="00377F52" w:rsidTr="008942C5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77F52" w:rsidRPr="00417014" w:rsidRDefault="00377F52" w:rsidP="008942C5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F1E02">
              <w:rPr>
                <w:sz w:val="28"/>
                <w:szCs w:val="28"/>
              </w:rPr>
              <w:t xml:space="preserve"> </w:t>
            </w:r>
            <w:ins w:id="4" w:author="Unknown" w:date="2015-10-15T00:00:00Z">
              <w:r w:rsidRPr="00417014">
                <w:rPr>
                  <w:sz w:val="24"/>
                  <w:szCs w:val="24"/>
                </w:rPr>
                <w:t xml:space="preserve">10 </w:t>
              </w:r>
            </w:ins>
            <w:r>
              <w:rPr>
                <w:sz w:val="24"/>
                <w:szCs w:val="24"/>
              </w:rPr>
              <w:t xml:space="preserve">рабочих </w:t>
            </w:r>
            <w:ins w:id="5" w:author="Unknown" w:date="2015-10-15T00:00:00Z">
              <w:r w:rsidRPr="00417014">
                <w:rPr>
                  <w:sz w:val="24"/>
                  <w:szCs w:val="24"/>
                </w:rPr>
                <w:t>дней </w:t>
              </w:r>
            </w:ins>
          </w:p>
        </w:tc>
      </w:tr>
      <w:tr w:rsidR="00377F52" w:rsidTr="008942C5">
        <w:tc>
          <w:tcPr>
            <w:tcW w:w="2558" w:type="dxa"/>
            <w:tcMar>
              <w:left w:w="0" w:type="dxa"/>
              <w:right w:w="0" w:type="dxa"/>
            </w:tcMar>
          </w:tcPr>
          <w:p w:rsidR="00377F52" w:rsidRPr="00722542" w:rsidRDefault="00377F52" w:rsidP="008942C5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377F52" w:rsidRPr="00417014" w:rsidRDefault="00377F52" w:rsidP="008942C5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бессрочно</w:t>
            </w:r>
          </w:p>
          <w:p w:rsidR="00377F52" w:rsidRPr="00F1193F" w:rsidRDefault="00377F52" w:rsidP="008942C5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</w:tr>
    </w:tbl>
    <w:p w:rsidR="00B035CC" w:rsidRDefault="00B035CC"/>
    <w:sectPr w:rsidR="00B035CC" w:rsidSect="00377F5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52"/>
    <w:rsid w:val="00377F52"/>
    <w:rsid w:val="00733789"/>
    <w:rsid w:val="00B0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A57FE-037D-46BC-B12D-94F38BB8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F52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377F52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377F52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377F5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>diakov.net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2020-06-23T12:55:00Z</dcterms:created>
  <dcterms:modified xsi:type="dcterms:W3CDTF">2020-06-24T09:27:00Z</dcterms:modified>
</cp:coreProperties>
</file>