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B037BF" w:rsidTr="00A16489">
        <w:tc>
          <w:tcPr>
            <w:tcW w:w="11160" w:type="dxa"/>
            <w:gridSpan w:val="2"/>
          </w:tcPr>
          <w:p w:rsidR="00B037BF" w:rsidRPr="00F1193F" w:rsidRDefault="00B037BF" w:rsidP="00A16489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9.1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  <w:p w:rsidR="00B037BF" w:rsidRPr="00B26DC8" w:rsidRDefault="00B037BF" w:rsidP="00A16489">
            <w:pPr>
              <w:jc w:val="center"/>
              <w:rPr>
                <w:b/>
                <w:sz w:val="28"/>
                <w:szCs w:val="28"/>
              </w:rPr>
            </w:pPr>
            <w:r w:rsidRPr="00B26DC8">
              <w:rPr>
                <w:b/>
                <w:bCs/>
                <w:sz w:val="28"/>
                <w:szCs w:val="28"/>
              </w:rPr>
              <w:t>«</w:t>
            </w:r>
            <w:ins w:id="0" w:author="Unknown" w:date="2012-09-23T00:00:00Z">
              <w:r w:rsidRPr="00B26DC8">
                <w:rPr>
                  <w:b/>
                  <w:sz w:val="28"/>
                  <w:szCs w:val="28"/>
                </w:rPr>
                <w:t>Выдача разрешений на проведение раскопок улиц, площадей, дворов, других земель общего пользования (за исключением случаев выполнения аварийных работ)</w:t>
              </w:r>
            </w:ins>
            <w:r w:rsidRPr="00B26DC8">
              <w:rPr>
                <w:b/>
                <w:sz w:val="28"/>
                <w:szCs w:val="28"/>
              </w:rPr>
              <w:t>»</w:t>
            </w:r>
            <w:ins w:id="1" w:author="Unknown" w:date="2019-02-21T00:00:00Z">
              <w:r w:rsidRPr="00B26DC8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B26DC8">
                <w:rPr>
                  <w:b/>
                  <w:sz w:val="28"/>
                  <w:szCs w:val="28"/>
                </w:rPr>
                <w:t xml:space="preserve"> </w:t>
              </w:r>
            </w:ins>
          </w:p>
          <w:p w:rsidR="00B037BF" w:rsidRPr="00F01B75" w:rsidRDefault="00B037BF" w:rsidP="00A164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037BF" w:rsidTr="00A16489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9D67BE" w:rsidRDefault="009D67BE" w:rsidP="009D67B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D67BE" w:rsidRDefault="009D67BE" w:rsidP="009D67BE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9D67BE" w:rsidRDefault="009D67BE" w:rsidP="009D67BE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D67BE" w:rsidRDefault="009D67BE" w:rsidP="009D67BE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9D67BE" w:rsidRDefault="009D67BE" w:rsidP="009D67BE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9D67BE" w:rsidRDefault="009D67BE" w:rsidP="009D67BE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B037BF" w:rsidRDefault="009D67BE" w:rsidP="009D67B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B037BF" w:rsidTr="00A16489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B037BF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037BF" w:rsidRDefault="00B037BF" w:rsidP="00A16489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E7DF1">
              <w:rPr>
                <w:color w:val="000000"/>
                <w:sz w:val="28"/>
                <w:szCs w:val="28"/>
              </w:rPr>
              <w:t>Заявление</w:t>
            </w:r>
          </w:p>
          <w:p w:rsidR="00B037BF" w:rsidRPr="00B26DC8" w:rsidRDefault="00B037BF" w:rsidP="00A16489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ins w:id="4" w:author="Unknown" w:date="2012-09-23T00:00:00Z">
              <w:r w:rsidRPr="00B26DC8">
                <w:rPr>
                  <w:color w:val="000000"/>
                  <w:sz w:val="28"/>
                  <w:szCs w:val="28"/>
                </w:rPr>
                <w:t xml:space="preserve">документ, удостоверяющий право на земельный участок (за исключением случаев оформления разрешений для целей размещения средств наружной </w:t>
              </w:r>
              <w:proofErr w:type="gramStart"/>
              <w:r w:rsidRPr="00B26DC8">
                <w:rPr>
                  <w:color w:val="000000"/>
                  <w:sz w:val="28"/>
                  <w:szCs w:val="28"/>
                </w:rPr>
                <w:t>рекламы)</w:t>
              </w:r>
              <w:r w:rsidRPr="00B26DC8">
                <w:rPr>
                  <w:color w:val="000000"/>
                  <w:sz w:val="28"/>
                  <w:szCs w:val="28"/>
                </w:rPr>
                <w:br/>
              </w:r>
              <w:r w:rsidRPr="00B26DC8">
                <w:rPr>
                  <w:color w:val="000000"/>
                  <w:sz w:val="28"/>
                  <w:szCs w:val="28"/>
                </w:rPr>
                <w:br/>
                <w:t>согласованная</w:t>
              </w:r>
              <w:proofErr w:type="gramEnd"/>
              <w:r w:rsidRPr="00B26DC8">
                <w:rPr>
                  <w:color w:val="000000"/>
                  <w:sz w:val="28"/>
                  <w:szCs w:val="28"/>
                </w:rPr>
                <w:t xml:space="preserve"> проектная документация</w:t>
              </w:r>
            </w:ins>
          </w:p>
          <w:p w:rsidR="00B037BF" w:rsidRPr="00F1193F" w:rsidRDefault="00B037BF" w:rsidP="00A16489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B037BF" w:rsidTr="00A16489">
        <w:tc>
          <w:tcPr>
            <w:tcW w:w="2558" w:type="dxa"/>
            <w:tcMar>
              <w:left w:w="0" w:type="dxa"/>
              <w:right w:w="0" w:type="dxa"/>
            </w:tcMar>
          </w:tcPr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037BF" w:rsidRDefault="00B037BF" w:rsidP="00A16489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платно</w:t>
            </w:r>
          </w:p>
        </w:tc>
      </w:tr>
      <w:tr w:rsidR="00B037BF" w:rsidTr="00A16489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037BF" w:rsidRPr="00417014" w:rsidRDefault="00B037BF" w:rsidP="00A1648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F1E02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5</w:t>
            </w:r>
            <w:ins w:id="5" w:author="Unknown" w:date="2015-10-15T00:00:00Z">
              <w:r w:rsidRPr="00417014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 xml:space="preserve"> </w:t>
            </w:r>
            <w:ins w:id="6" w:author="Unknown" w:date="2015-10-15T00:00:00Z">
              <w:r w:rsidRPr="00417014">
                <w:rPr>
                  <w:sz w:val="24"/>
                  <w:szCs w:val="24"/>
                </w:rPr>
                <w:t>дней</w:t>
              </w:r>
              <w:proofErr w:type="gramEnd"/>
              <w:r w:rsidRPr="00417014">
                <w:rPr>
                  <w:sz w:val="24"/>
                  <w:szCs w:val="24"/>
                </w:rPr>
                <w:t> </w:t>
              </w:r>
            </w:ins>
          </w:p>
        </w:tc>
      </w:tr>
      <w:tr w:rsidR="00B037BF" w:rsidTr="00A16489">
        <w:tc>
          <w:tcPr>
            <w:tcW w:w="2558" w:type="dxa"/>
            <w:tcMar>
              <w:left w:w="0" w:type="dxa"/>
              <w:right w:w="0" w:type="dxa"/>
            </w:tcMar>
          </w:tcPr>
          <w:p w:rsidR="00B037BF" w:rsidRPr="00722542" w:rsidRDefault="00B037BF" w:rsidP="00A164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037BF" w:rsidRPr="00417014" w:rsidRDefault="00B037BF" w:rsidP="00A1648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бессрочно</w:t>
            </w:r>
          </w:p>
          <w:p w:rsidR="00B037BF" w:rsidRPr="00F1193F" w:rsidRDefault="00B037BF" w:rsidP="00A16489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</w:tr>
    </w:tbl>
    <w:p w:rsidR="00B037BF" w:rsidRDefault="00B037BF" w:rsidP="00B037BF"/>
    <w:p w:rsidR="00951E61" w:rsidRDefault="00951E61"/>
    <w:sectPr w:rsidR="00951E61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BF"/>
    <w:rsid w:val="00951E61"/>
    <w:rsid w:val="009D67BE"/>
    <w:rsid w:val="00B0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FAF57-A2B7-4DC1-B973-CD93113D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7BF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B037BF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B037BF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B037B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9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>diakov.net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2020-06-23T12:54:00Z</dcterms:created>
  <dcterms:modified xsi:type="dcterms:W3CDTF">2020-06-24T09:27:00Z</dcterms:modified>
</cp:coreProperties>
</file>