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AC54C9" w:rsidTr="00581B73">
        <w:tc>
          <w:tcPr>
            <w:tcW w:w="11160" w:type="dxa"/>
            <w:gridSpan w:val="2"/>
          </w:tcPr>
          <w:p w:rsidR="00AC54C9" w:rsidRPr="00F1193F" w:rsidRDefault="00AC54C9" w:rsidP="00581B73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</w:t>
            </w:r>
            <w:r>
              <w:rPr>
                <w:b/>
                <w:bCs/>
                <w:sz w:val="28"/>
                <w:szCs w:val="28"/>
              </w:rPr>
              <w:t>21</w:t>
            </w:r>
          </w:p>
          <w:p w:rsidR="00AC54C9" w:rsidRPr="00C82C8A" w:rsidRDefault="00AC54C9" w:rsidP="00581B73">
            <w:pPr>
              <w:jc w:val="center"/>
              <w:rPr>
                <w:b/>
                <w:sz w:val="28"/>
                <w:szCs w:val="28"/>
              </w:rPr>
            </w:pPr>
            <w:r w:rsidRPr="00C82C8A">
              <w:rPr>
                <w:b/>
                <w:bCs/>
                <w:sz w:val="28"/>
                <w:szCs w:val="28"/>
              </w:rPr>
              <w:t>«</w:t>
            </w:r>
            <w:ins w:id="0" w:author="Unknown" w:date="2019-05-20T00:00:00Z">
              <w:r w:rsidRPr="00C82C8A">
                <w:rPr>
                  <w:b/>
                  <w:sz w:val="28"/>
                  <w:szCs w:val="28"/>
                </w:rPr>
                <w:t>Согласование проведения ярмарк</w:t>
              </w:r>
            </w:ins>
            <w:r w:rsidRPr="00C82C8A">
              <w:rPr>
                <w:b/>
                <w:sz w:val="28"/>
                <w:szCs w:val="28"/>
              </w:rPr>
              <w:t>и»</w:t>
            </w:r>
            <w:ins w:id="1" w:author="Unknown" w:date="2019-02-21T00:00:00Z">
              <w:r w:rsidRPr="00C82C8A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C82C8A">
                <w:rPr>
                  <w:b/>
                  <w:sz w:val="28"/>
                  <w:szCs w:val="28"/>
                </w:rPr>
                <w:t xml:space="preserve"> </w:t>
              </w:r>
            </w:ins>
          </w:p>
          <w:p w:rsidR="00AC54C9" w:rsidRPr="00F01B75" w:rsidRDefault="00AC54C9" w:rsidP="00581B7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C54C9" w:rsidTr="00581B73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9E3C08" w:rsidRDefault="009E3C08" w:rsidP="009E3C0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E3C08" w:rsidRDefault="009E3C08" w:rsidP="009E3C08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E3C08" w:rsidRDefault="009E3C08" w:rsidP="009E3C0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E3C08" w:rsidRDefault="009E3C08" w:rsidP="009E3C0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E3C08" w:rsidRDefault="009E3C08" w:rsidP="009E3C0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E3C08" w:rsidRDefault="009E3C08" w:rsidP="009E3C0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AC54C9" w:rsidRDefault="009E3C08" w:rsidP="009E3C0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AC54C9" w:rsidTr="00581B73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C54C9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C54C9" w:rsidRDefault="00AC54C9" w:rsidP="00581B7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E7DF1">
              <w:rPr>
                <w:color w:val="000000"/>
                <w:sz w:val="28"/>
                <w:szCs w:val="28"/>
              </w:rPr>
              <w:t>Заявление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77"/>
              <w:gridCol w:w="3715"/>
            </w:tblGrid>
            <w:tr w:rsidR="00AC54C9" w:rsidRPr="00AC54C9" w:rsidTr="00581B73">
              <w:trPr>
                <w:trHeight w:val="240"/>
              </w:trPr>
              <w:tc>
                <w:tcPr>
                  <w:tcW w:w="81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AC54C9" w:rsidRPr="00C82C8A" w:rsidRDefault="00AC54C9" w:rsidP="00581B73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  <w:ins w:id="4" w:author="Unknown" w:date="2019-05-20T00:00:00Z">
                    <w:r w:rsidRPr="00C82C8A">
                      <w:rPr>
                        <w:sz w:val="28"/>
                        <w:szCs w:val="28"/>
                        <w:lang w:eastAsia="en-US"/>
                      </w:rPr>
                      <w:t>документ, подтверждающий согласие правообладателя земельного участка, капитального строения (здания, сооружения), изолированного помещения или их части (далее в настоящем пункте</w:t>
                    </w:r>
                    <w:r w:rsidRPr="00C82C8A">
                      <w:rPr>
                        <w:sz w:val="28"/>
                        <w:szCs w:val="28"/>
                        <w:lang w:val="en-US" w:eastAsia="en-US"/>
                      </w:rPr>
                      <w:t> </w:t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t>– недвижимое имущество) на проведение на (в) них ярмарки (не представляется в случаях, предусмотренных актами законодательства)</w:t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br/>
                      <w:t>копия документа, подтверждающего право собственности, хозяйственного ведения, оперативного управления или владения на ином законном основании недвижимым имуществом, в (на) котором планируется проведение ярмарки,</w:t>
                    </w:r>
                    <w:r w:rsidRPr="00C82C8A">
                      <w:rPr>
                        <w:sz w:val="28"/>
                        <w:szCs w:val="28"/>
                        <w:lang w:val="en-US" w:eastAsia="en-US"/>
                      </w:rPr>
                      <w:t> </w:t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t>– в случае, если правообладателем недвижимого имущества, в (на) котором планируется проведение ярмарки, является организатор ярмарки</w:t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br/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br/>
                      <w:t>копия договора аренды (безвозмездного пользования) недвижимого имущества, в (на) котором планируется проведение ярмарки,</w:t>
                    </w:r>
                    <w:r w:rsidRPr="00C82C8A">
                      <w:rPr>
                        <w:sz w:val="28"/>
                        <w:szCs w:val="28"/>
                        <w:lang w:val="en-US" w:eastAsia="en-US"/>
                      </w:rPr>
                      <w:t> </w:t>
                    </w:r>
                    <w:r w:rsidRPr="00C82C8A">
                      <w:rPr>
                        <w:sz w:val="28"/>
                        <w:szCs w:val="28"/>
                        <w:lang w:eastAsia="en-US"/>
                      </w:rPr>
                      <w:t>– в случае, если организатор ярмарки заключил договор аренды (безвозмездного пользования) с правообладателем недвижимого имущества, который предусматривает на период действия договора организацию ярмарок с использованием недвижимого имущества, в (на) котором планируется проведение ярмарки</w:t>
                    </w:r>
                  </w:ins>
                </w:p>
              </w:tc>
              <w:tc>
                <w:tcPr>
                  <w:tcW w:w="62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AC54C9" w:rsidRPr="00AC54C9" w:rsidRDefault="00AC54C9" w:rsidP="00581B73">
                  <w:pPr>
                    <w:spacing w:before="120"/>
                    <w:rPr>
                      <w:color w:val="auto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C54C9" w:rsidRDefault="00AC54C9" w:rsidP="00581B7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AC54C9" w:rsidRPr="00F1193F" w:rsidRDefault="00AC54C9" w:rsidP="00581B73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AC54C9" w:rsidTr="00581B73">
        <w:tc>
          <w:tcPr>
            <w:tcW w:w="2558" w:type="dxa"/>
            <w:tcMar>
              <w:left w:w="0" w:type="dxa"/>
              <w:right w:w="0" w:type="dxa"/>
            </w:tcMar>
          </w:tcPr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 xml:space="preserve">Размер платы, взимаемой при </w:t>
            </w:r>
            <w:r w:rsidRPr="00722542">
              <w:rPr>
                <w:b/>
                <w:bCs/>
                <w:sz w:val="26"/>
                <w:szCs w:val="26"/>
              </w:rPr>
              <w:lastRenderedPageBreak/>
              <w:t>осуществлении административной процедуры</w:t>
            </w:r>
          </w:p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C54C9" w:rsidRDefault="00AC54C9" w:rsidP="00581B7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 xml:space="preserve">  платно</w:t>
            </w:r>
          </w:p>
        </w:tc>
      </w:tr>
      <w:tr w:rsidR="00AC54C9" w:rsidTr="00581B73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lastRenderedPageBreak/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C54C9" w:rsidRPr="00417014" w:rsidRDefault="00AC54C9" w:rsidP="00581B73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F1E02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1</w:t>
            </w:r>
            <w:r>
              <w:rPr>
                <w:sz w:val="24"/>
                <w:szCs w:val="24"/>
              </w:rPr>
              <w:t>5</w:t>
            </w:r>
            <w:ins w:id="5" w:author="Unknown" w:date="2015-10-15T00:00:00Z">
              <w:r w:rsidRPr="00417014">
                <w:rPr>
                  <w:sz w:val="24"/>
                  <w:szCs w:val="24"/>
                </w:rPr>
                <w:t xml:space="preserve"> </w:t>
              </w:r>
            </w:ins>
            <w:r>
              <w:rPr>
                <w:sz w:val="24"/>
                <w:szCs w:val="24"/>
              </w:rPr>
              <w:t xml:space="preserve"> </w:t>
            </w:r>
            <w:ins w:id="6" w:author="Unknown" w:date="2015-10-15T00:00:00Z">
              <w:r w:rsidRPr="00417014">
                <w:rPr>
                  <w:sz w:val="24"/>
                  <w:szCs w:val="24"/>
                </w:rPr>
                <w:t>дней</w:t>
              </w:r>
              <w:proofErr w:type="gramEnd"/>
              <w:r w:rsidRPr="00417014">
                <w:rPr>
                  <w:sz w:val="24"/>
                  <w:szCs w:val="24"/>
                </w:rPr>
                <w:t> </w:t>
              </w:r>
            </w:ins>
          </w:p>
        </w:tc>
      </w:tr>
      <w:tr w:rsidR="00AC54C9" w:rsidTr="00581B73">
        <w:tc>
          <w:tcPr>
            <w:tcW w:w="2558" w:type="dxa"/>
            <w:tcMar>
              <w:left w:w="0" w:type="dxa"/>
              <w:right w:w="0" w:type="dxa"/>
            </w:tcMar>
          </w:tcPr>
          <w:p w:rsidR="00AC54C9" w:rsidRPr="00722542" w:rsidRDefault="00AC54C9" w:rsidP="00581B7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C54C9" w:rsidRPr="00417014" w:rsidRDefault="00AC54C9" w:rsidP="00581B73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бессрочно</w:t>
            </w:r>
          </w:p>
          <w:p w:rsidR="00AC54C9" w:rsidRPr="00F1193F" w:rsidRDefault="00AC54C9" w:rsidP="00581B73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AC54C9" w:rsidRDefault="00AC54C9" w:rsidP="00AC54C9"/>
    <w:p w:rsidR="002E5600" w:rsidRDefault="002E5600"/>
    <w:sectPr w:rsidR="002E5600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C9"/>
    <w:rsid w:val="002E5600"/>
    <w:rsid w:val="009E3C08"/>
    <w:rsid w:val="00A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6E6E2-79EF-40D0-AC98-9DE2D540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4C9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AC54C9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AC54C9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AC54C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Company>diakov.net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2020-06-23T12:53:00Z</dcterms:created>
  <dcterms:modified xsi:type="dcterms:W3CDTF">2020-06-24T09:28:00Z</dcterms:modified>
</cp:coreProperties>
</file>