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40598B" w:rsidTr="002A7640">
        <w:tc>
          <w:tcPr>
            <w:tcW w:w="11160" w:type="dxa"/>
            <w:gridSpan w:val="2"/>
          </w:tcPr>
          <w:p w:rsidR="0040598B" w:rsidRPr="00F1193F" w:rsidRDefault="0040598B" w:rsidP="002A7640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</w:t>
            </w:r>
            <w:r>
              <w:rPr>
                <w:b/>
                <w:bCs/>
                <w:sz w:val="28"/>
                <w:szCs w:val="28"/>
              </w:rPr>
              <w:t>22</w:t>
            </w:r>
          </w:p>
          <w:p w:rsidR="0040598B" w:rsidRPr="008236CF" w:rsidRDefault="0040598B" w:rsidP="002A7640">
            <w:pPr>
              <w:jc w:val="center"/>
              <w:rPr>
                <w:b/>
                <w:sz w:val="28"/>
                <w:szCs w:val="28"/>
              </w:rPr>
            </w:pPr>
            <w:r w:rsidRPr="008236CF">
              <w:rPr>
                <w:b/>
                <w:bCs/>
                <w:sz w:val="28"/>
                <w:szCs w:val="28"/>
              </w:rPr>
              <w:t>«</w:t>
            </w:r>
            <w:ins w:id="0" w:author="Unknown" w:date="2017-01-23T00:00:00Z">
              <w:r w:rsidRPr="008236CF">
                <w:rPr>
                  <w:b/>
                  <w:sz w:val="28"/>
                  <w:szCs w:val="28"/>
                </w:rPr>
                <w:t xml:space="preserve">Включение сведений в </w:t>
              </w:r>
            </w:ins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>HYPERLINK "../../../../../Gbinfo_u/Одно Окно/Temp/219924.htm" \l "a184" \o "+"</w:instrText>
            </w:r>
            <w:r>
              <w:rPr>
                <w:b/>
                <w:sz w:val="28"/>
                <w:szCs w:val="28"/>
              </w:rPr>
              <w:fldChar w:fldCharType="separate"/>
            </w:r>
            <w:ins w:id="1" w:author="Unknown" w:date="2017-01-23T00:00:00Z">
              <w:r w:rsidRPr="008236CF">
                <w:rPr>
                  <w:b/>
                  <w:color w:val="0038C8"/>
                  <w:sz w:val="28"/>
                  <w:szCs w:val="28"/>
                  <w:u w:val="single"/>
                </w:rPr>
                <w:t>реестр</w:t>
              </w:r>
            </w:ins>
            <w:r>
              <w:rPr>
                <w:b/>
                <w:sz w:val="28"/>
                <w:szCs w:val="28"/>
              </w:rPr>
              <w:fldChar w:fldCharType="end"/>
            </w:r>
            <w:ins w:id="2" w:author="Unknown" w:date="2017-01-23T00:00:00Z">
              <w:r w:rsidRPr="008236CF">
                <w:rPr>
                  <w:b/>
                  <w:sz w:val="28"/>
                  <w:szCs w:val="28"/>
                </w:rPr>
                <w:t xml:space="preserve"> бытовых услуг с выдачей </w:t>
              </w:r>
            </w:ins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>HYPERLINK "../../../../../Gbinfo_u/Одно Окно/Temp/293771.htm" \l "a4" \o "+"</w:instrText>
            </w:r>
            <w:r>
              <w:rPr>
                <w:b/>
                <w:sz w:val="28"/>
                <w:szCs w:val="28"/>
              </w:rPr>
              <w:fldChar w:fldCharType="separate"/>
            </w:r>
            <w:ins w:id="3" w:author="Unknown" w:date="2017-01-23T00:00:00Z">
              <w:r w:rsidRPr="008236CF">
                <w:rPr>
                  <w:b/>
                  <w:color w:val="0038C8"/>
                  <w:sz w:val="28"/>
                  <w:szCs w:val="28"/>
                  <w:u w:val="single"/>
                </w:rPr>
                <w:t>свидетельства</w:t>
              </w:r>
            </w:ins>
            <w:r>
              <w:rPr>
                <w:b/>
                <w:sz w:val="28"/>
                <w:szCs w:val="28"/>
              </w:rPr>
              <w:fldChar w:fldCharType="end"/>
            </w:r>
            <w:ins w:id="4" w:author="Unknown" w:date="2017-01-23T00:00:00Z">
              <w:r w:rsidRPr="008236CF">
                <w:rPr>
                  <w:b/>
                  <w:sz w:val="28"/>
                  <w:szCs w:val="28"/>
                </w:rPr>
                <w:t xml:space="preserve"> о включении в реестр бытовых услуг, выдача дубликата свидетельства о включении в реестр бытовых услуг, внесение изменений и (или) дополнений в сведения, внесенные в реестр бытовых услуг, исключение сведений из реестра бытовых услуг</w:t>
              </w:r>
            </w:ins>
            <w:r w:rsidRPr="008236CF">
              <w:rPr>
                <w:b/>
                <w:sz w:val="28"/>
                <w:szCs w:val="28"/>
              </w:rPr>
              <w:t>»</w:t>
            </w:r>
            <w:ins w:id="5" w:author="Unknown" w:date="2017-05-05T00:00:00Z">
              <w:r w:rsidRPr="008236CF">
                <w:rPr>
                  <w:b/>
                  <w:sz w:val="28"/>
                  <w:szCs w:val="28"/>
                </w:rPr>
                <w:t xml:space="preserve"> </w:t>
              </w:r>
            </w:ins>
          </w:p>
          <w:p w:rsidR="0040598B" w:rsidRPr="00F01B75" w:rsidRDefault="0040598B" w:rsidP="002A76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598B" w:rsidTr="002A7640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9924B8" w:rsidRDefault="009924B8" w:rsidP="009924B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924B8" w:rsidRDefault="009924B8" w:rsidP="009924B8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9924B8" w:rsidRDefault="009924B8" w:rsidP="009924B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924B8" w:rsidRDefault="009924B8" w:rsidP="009924B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9924B8" w:rsidRDefault="009924B8" w:rsidP="009924B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9924B8" w:rsidRDefault="009924B8" w:rsidP="009924B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40598B" w:rsidRDefault="009924B8" w:rsidP="009924B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6" w:name="_GoBack"/>
            <w:bookmarkEnd w:id="6"/>
          </w:p>
        </w:tc>
      </w:tr>
      <w:tr w:rsidR="0040598B" w:rsidTr="002A7640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40598B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кументы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0598B" w:rsidRDefault="0040598B" w:rsidP="002A7640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E7DF1">
              <w:rPr>
                <w:color w:val="000000"/>
                <w:sz w:val="28"/>
                <w:szCs w:val="28"/>
              </w:rPr>
              <w:t>Заявление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77"/>
              <w:gridCol w:w="3715"/>
            </w:tblGrid>
            <w:tr w:rsidR="0040598B" w:rsidRPr="00C82C8A" w:rsidTr="002A7640">
              <w:trPr>
                <w:trHeight w:val="240"/>
              </w:trPr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0598B" w:rsidRPr="00C82C8A" w:rsidRDefault="0040598B" w:rsidP="002A7640">
                  <w:pPr>
                    <w:spacing w:before="120"/>
                    <w:rPr>
                      <w:sz w:val="28"/>
                      <w:szCs w:val="28"/>
                      <w:lang w:eastAsia="en-US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75"/>
                    <w:gridCol w:w="2090"/>
                  </w:tblGrid>
                  <w:tr w:rsidR="0040598B" w:rsidRPr="008236CF" w:rsidTr="002A7640">
                    <w:trPr>
                      <w:trHeight w:val="240"/>
                    </w:trPr>
                    <w:tc>
                      <w:tcPr>
                        <w:tcW w:w="108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6" w:type="dxa"/>
                          <w:bottom w:w="0" w:type="dxa"/>
                          <w:right w:w="6" w:type="dxa"/>
                        </w:tcMar>
                        <w:hideMark/>
                      </w:tcPr>
                      <w:p w:rsidR="0040598B" w:rsidRPr="008236CF" w:rsidRDefault="0040598B" w:rsidP="002A7640">
                        <w:pPr>
                          <w:pStyle w:val="table10"/>
                          <w:spacing w:before="120"/>
                          <w:rPr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8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6" w:type="dxa"/>
                          <w:bottom w:w="0" w:type="dxa"/>
                          <w:right w:w="6" w:type="dxa"/>
                        </w:tcMar>
                        <w:hideMark/>
                      </w:tcPr>
                      <w:p w:rsidR="0040598B" w:rsidRPr="008236CF" w:rsidRDefault="0040598B" w:rsidP="002A7640">
                        <w:pPr>
                          <w:pStyle w:val="table10"/>
                          <w:spacing w:before="120"/>
                          <w:ind w:left="123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>HYPERLINK "../../../../../Gbinfo_u/Одно Окно/Temp/306565.htm" \l "a21" \o "+"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ins w:id="7" w:author="Unknown" w:date="2017-01-23T00:00:00Z">
                          <w:r w:rsidRPr="008236CF">
                            <w:rPr>
                              <w:rStyle w:val="a4"/>
                              <w:sz w:val="28"/>
                              <w:szCs w:val="28"/>
                            </w:rPr>
                            <w:t>заявление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  <w:ins w:id="8" w:author="Unknown" w:date="2017-01-23T00:00:00Z"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t xml:space="preserve"> о включении сведений в реестр бытовых услуг</w:t>
                          </w:r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br/>
                          </w:r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br/>
                            <w:t xml:space="preserve">заявление о выдаче дубликата 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>HYPERLINK "../../../../../Gbinfo_u/Одно Окно/Temp/293771.htm" \l "a4" \o "+"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ins w:id="9" w:author="Unknown" w:date="2017-01-23T00:00:00Z">
                          <w:r w:rsidRPr="008236CF">
                            <w:rPr>
                              <w:rStyle w:val="a4"/>
                              <w:sz w:val="28"/>
                              <w:szCs w:val="28"/>
                            </w:rPr>
                            <w:t>свидетельства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  <w:ins w:id="10" w:author="Unknown" w:date="2017-01-23T00:00:00Z"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t xml:space="preserve"> о включении в реестр бытовых услуг</w:t>
                          </w:r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br/>
                          </w:r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br/>
                            <w:t xml:space="preserve">заявление о внесении изменений и (или) дополнений в сведения, внесенные в 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>HYPERLINK "../../../../../Gbinfo_u/Одно Окно/Temp/219924.htm" \l "a184" \o "+"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ins w:id="11" w:author="Unknown" w:date="2017-01-23T00:00:00Z">
                          <w:r w:rsidRPr="008236CF">
                            <w:rPr>
                              <w:rStyle w:val="a4"/>
                              <w:sz w:val="28"/>
                              <w:szCs w:val="28"/>
                            </w:rPr>
                            <w:t>реестр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  <w:ins w:id="12" w:author="Unknown" w:date="2017-01-23T00:00:00Z"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t xml:space="preserve"> бытовых услуг</w:t>
                          </w:r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br/>
                          </w:r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br/>
                            <w:t xml:space="preserve">заявление об исключении сведений из 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instrText>HYPERLINK "../../../../../Gbinfo_u/Одно Окно/Temp/219924.htm" \l "a184" \o "+"</w:instrTex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separate"/>
                        </w:r>
                        <w:ins w:id="13" w:author="Unknown" w:date="2017-01-23T00:00:00Z">
                          <w:r w:rsidRPr="008236CF">
                            <w:rPr>
                              <w:rStyle w:val="a4"/>
                              <w:sz w:val="28"/>
                              <w:szCs w:val="28"/>
                            </w:rPr>
                            <w:t>реестра</w:t>
                          </w:r>
                        </w:ins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fldChar w:fldCharType="end"/>
                        </w:r>
                        <w:ins w:id="14" w:author="Unknown" w:date="2017-01-23T00:00:00Z">
                          <w:r w:rsidRPr="008236CF">
                            <w:rPr>
                              <w:color w:val="000000"/>
                              <w:sz w:val="28"/>
                              <w:szCs w:val="28"/>
                            </w:rPr>
                            <w:t xml:space="preserve"> бытовых услуг</w:t>
                          </w:r>
                        </w:ins>
                      </w:p>
                    </w:tc>
                  </w:tr>
                </w:tbl>
                <w:p w:rsidR="0040598B" w:rsidRPr="00C82C8A" w:rsidRDefault="0040598B" w:rsidP="002A7640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0598B" w:rsidRPr="00C82C8A" w:rsidRDefault="0040598B" w:rsidP="002A7640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40598B" w:rsidRDefault="0040598B" w:rsidP="002A7640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40598B" w:rsidRPr="00F1193F" w:rsidRDefault="0040598B" w:rsidP="002A7640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40598B" w:rsidTr="002A7640">
        <w:tc>
          <w:tcPr>
            <w:tcW w:w="2558" w:type="dxa"/>
            <w:tcMar>
              <w:left w:w="0" w:type="dxa"/>
              <w:right w:w="0" w:type="dxa"/>
            </w:tcMar>
          </w:tcPr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 xml:space="preserve">Размер платы, взимаемой при осуществлении </w:t>
            </w:r>
            <w:r w:rsidRPr="00722542">
              <w:rPr>
                <w:b/>
                <w:bCs/>
                <w:sz w:val="26"/>
                <w:szCs w:val="26"/>
              </w:rPr>
              <w:lastRenderedPageBreak/>
              <w:t>административной процедуры</w:t>
            </w:r>
          </w:p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0598B" w:rsidRDefault="0040598B" w:rsidP="002A7640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 xml:space="preserve">  бесплатно</w:t>
            </w:r>
          </w:p>
        </w:tc>
      </w:tr>
      <w:tr w:rsidR="0040598B" w:rsidTr="002A7640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lastRenderedPageBreak/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0598B" w:rsidRPr="00417014" w:rsidRDefault="0040598B" w:rsidP="002A7640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 рабочих дней</w:t>
            </w:r>
            <w:ins w:id="15" w:author="Unknown" w:date="2015-10-15T00:00:00Z">
              <w:r w:rsidRPr="00417014">
                <w:rPr>
                  <w:sz w:val="24"/>
                  <w:szCs w:val="24"/>
                </w:rPr>
                <w:t> </w:t>
              </w:r>
            </w:ins>
          </w:p>
        </w:tc>
      </w:tr>
      <w:tr w:rsidR="0040598B" w:rsidTr="002A7640">
        <w:tc>
          <w:tcPr>
            <w:tcW w:w="2558" w:type="dxa"/>
            <w:tcMar>
              <w:left w:w="0" w:type="dxa"/>
              <w:right w:w="0" w:type="dxa"/>
            </w:tcMar>
          </w:tcPr>
          <w:p w:rsidR="0040598B" w:rsidRPr="00722542" w:rsidRDefault="0040598B" w:rsidP="002A764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0598B" w:rsidRPr="008236CF" w:rsidRDefault="0040598B" w:rsidP="002A764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236CF">
              <w:rPr>
                <w:sz w:val="28"/>
                <w:szCs w:val="28"/>
              </w:rPr>
              <w:t>бессрочно</w:t>
            </w:r>
          </w:p>
          <w:p w:rsidR="0040598B" w:rsidRPr="00F1193F" w:rsidRDefault="0040598B" w:rsidP="002A7640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</w:tr>
    </w:tbl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9.22</w:t>
      </w:r>
    </w:p>
    <w:p w:rsidR="0040598B" w:rsidRDefault="0040598B" w:rsidP="0040598B">
      <w:pPr>
        <w:spacing w:before="160" w:after="160"/>
        <w:jc w:val="center"/>
        <w:rPr>
          <w:sz w:val="24"/>
          <w:szCs w:val="24"/>
          <w:lang w:eastAsia="en-US"/>
        </w:rPr>
      </w:pPr>
      <w:ins w:id="16" w:author="Unknown" w:date="2016-09-25T00:00:00Z">
        <w:r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40598B" w:rsidRDefault="0040598B" w:rsidP="0040598B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(</w:t>
      </w:r>
      <w:ins w:id="17" w:author="Unknown" w:date="2016-09-25T00:00:00Z">
        <w:r>
          <w:rPr>
            <w:sz w:val="20"/>
            <w:szCs w:val="20"/>
            <w:lang w:eastAsia="en-US"/>
          </w:rPr>
          <w:t xml:space="preserve">наименование районного, городского исполнительного комитета, </w:t>
        </w:r>
        <w:r>
          <w:rPr>
            <w:sz w:val="20"/>
            <w:szCs w:val="20"/>
            <w:lang w:eastAsia="en-US"/>
          </w:rPr>
          <w:br/>
          <w:t>местной администрации района в г.</w:t>
        </w:r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>Минске)</w:t>
        </w:r>
      </w:ins>
    </w:p>
    <w:p w:rsidR="0040598B" w:rsidRDefault="0040598B" w:rsidP="0040598B">
      <w:pPr>
        <w:spacing w:before="360"/>
        <w:jc w:val="center"/>
        <w:rPr>
          <w:b/>
          <w:bCs/>
          <w:color w:val="auto"/>
          <w:sz w:val="24"/>
          <w:szCs w:val="24"/>
          <w:lang w:eastAsia="en-US"/>
        </w:rPr>
      </w:pPr>
      <w:r w:rsidRPr="003C30FD">
        <w:rPr>
          <w:b/>
          <w:bCs/>
          <w:sz w:val="24"/>
          <w:szCs w:val="24"/>
          <w:lang w:eastAsia="en-US"/>
        </w:rPr>
        <w:fldChar w:fldCharType="begin"/>
      </w:r>
      <w:r w:rsidRPr="003C30FD">
        <w:rPr>
          <w:b/>
          <w:bCs/>
          <w:sz w:val="24"/>
          <w:szCs w:val="24"/>
          <w:lang w:eastAsia="en-US"/>
        </w:rPr>
        <w:instrText xml:space="preserve"> </w:instrText>
      </w:r>
      <w:r>
        <w:rPr>
          <w:b/>
          <w:bCs/>
          <w:sz w:val="24"/>
          <w:szCs w:val="24"/>
          <w:lang w:val="en-US" w:eastAsia="en-US"/>
        </w:rPr>
        <w:instrText>HYPERLINK</w:instrText>
      </w:r>
      <w:r w:rsidRPr="003C30FD">
        <w:rPr>
          <w:b/>
          <w:bCs/>
          <w:sz w:val="24"/>
          <w:szCs w:val="24"/>
          <w:lang w:eastAsia="en-US"/>
        </w:rPr>
        <w:instrText xml:space="preserve"> "</w:instrText>
      </w:r>
      <w:r>
        <w:rPr>
          <w:b/>
          <w:bCs/>
          <w:sz w:val="24"/>
          <w:szCs w:val="24"/>
          <w:lang w:val="en-US" w:eastAsia="en-US"/>
        </w:rPr>
        <w:instrText>file</w:instrText>
      </w:r>
      <w:r w:rsidRPr="003C30FD">
        <w:rPr>
          <w:b/>
          <w:bCs/>
          <w:sz w:val="24"/>
          <w:szCs w:val="24"/>
          <w:lang w:eastAsia="en-US"/>
        </w:rPr>
        <w:instrText>:///</w:instrText>
      </w:r>
      <w:r>
        <w:rPr>
          <w:b/>
          <w:bCs/>
          <w:sz w:val="24"/>
          <w:szCs w:val="24"/>
          <w:lang w:val="en-US" w:eastAsia="en-US"/>
        </w:rPr>
        <w:instrText>C</w:instrText>
      </w:r>
      <w:r w:rsidRPr="003C30FD">
        <w:rPr>
          <w:b/>
          <w:bCs/>
          <w:sz w:val="24"/>
          <w:szCs w:val="24"/>
          <w:lang w:eastAsia="en-US"/>
        </w:rPr>
        <w:instrText>:\\</w:instrText>
      </w:r>
      <w:r>
        <w:rPr>
          <w:b/>
          <w:bCs/>
          <w:sz w:val="24"/>
          <w:szCs w:val="24"/>
          <w:lang w:val="en-US" w:eastAsia="en-US"/>
        </w:rPr>
        <w:instrText>Gbinfo</w:instrText>
      </w:r>
      <w:r w:rsidRPr="003C30FD">
        <w:rPr>
          <w:b/>
          <w:bCs/>
          <w:sz w:val="24"/>
          <w:szCs w:val="24"/>
          <w:lang w:eastAsia="en-US"/>
        </w:rPr>
        <w:instrText>_</w:instrText>
      </w:r>
      <w:r>
        <w:rPr>
          <w:b/>
          <w:bCs/>
          <w:sz w:val="24"/>
          <w:szCs w:val="24"/>
          <w:lang w:val="en-US" w:eastAsia="en-US"/>
        </w:rPr>
        <w:instrText>u</w:instrText>
      </w:r>
      <w:r w:rsidRPr="003C30FD">
        <w:rPr>
          <w:b/>
          <w:bCs/>
          <w:sz w:val="24"/>
          <w:szCs w:val="24"/>
          <w:lang w:eastAsia="en-US"/>
        </w:rPr>
        <w:instrText>\\Одно%20Окно\\</w:instrText>
      </w:r>
      <w:r>
        <w:rPr>
          <w:b/>
          <w:bCs/>
          <w:sz w:val="24"/>
          <w:szCs w:val="24"/>
          <w:lang w:val="en-US" w:eastAsia="en-US"/>
        </w:rPr>
        <w:instrText>Temp</w:instrText>
      </w:r>
      <w:r w:rsidRPr="003C30FD">
        <w:rPr>
          <w:b/>
          <w:bCs/>
          <w:sz w:val="24"/>
          <w:szCs w:val="24"/>
          <w:lang w:eastAsia="en-US"/>
        </w:rPr>
        <w:instrText>\\166084.</w:instrText>
      </w:r>
      <w:r>
        <w:rPr>
          <w:b/>
          <w:bCs/>
          <w:sz w:val="24"/>
          <w:szCs w:val="24"/>
          <w:lang w:val="en-US" w:eastAsia="en-US"/>
        </w:rPr>
        <w:instrText>xls</w:instrText>
      </w:r>
      <w:r w:rsidRPr="003C30FD">
        <w:rPr>
          <w:b/>
          <w:bCs/>
          <w:sz w:val="24"/>
          <w:szCs w:val="24"/>
          <w:lang w:eastAsia="en-US"/>
        </w:rPr>
        <w:instrText>" \</w:instrText>
      </w:r>
      <w:r>
        <w:rPr>
          <w:b/>
          <w:bCs/>
          <w:sz w:val="24"/>
          <w:szCs w:val="24"/>
          <w:lang w:val="en-US" w:eastAsia="en-US"/>
        </w:rPr>
        <w:instrText>o</w:instrText>
      </w:r>
      <w:r w:rsidRPr="003C30FD">
        <w:rPr>
          <w:b/>
          <w:bCs/>
          <w:sz w:val="24"/>
          <w:szCs w:val="24"/>
          <w:lang w:eastAsia="en-US"/>
        </w:rPr>
        <w:instrText xml:space="preserve"> "-" </w:instrText>
      </w:r>
      <w:r w:rsidRPr="003C30FD">
        <w:rPr>
          <w:b/>
          <w:bCs/>
          <w:sz w:val="24"/>
          <w:szCs w:val="24"/>
          <w:lang w:eastAsia="en-US"/>
        </w:rPr>
        <w:fldChar w:fldCharType="separate"/>
      </w:r>
      <w:ins w:id="18" w:author="Unknown" w:date="2016-09-25T00:00:00Z">
        <w:r>
          <w:rPr>
            <w:rStyle w:val="a4"/>
            <w:b/>
            <w:bCs/>
            <w:sz w:val="24"/>
            <w:szCs w:val="24"/>
            <w:lang w:eastAsia="en-US"/>
          </w:rPr>
          <w:t>ЗАЯВЛЕНИЕ</w:t>
        </w:r>
      </w:ins>
      <w:r w:rsidRPr="003C30FD">
        <w:rPr>
          <w:b/>
          <w:bCs/>
          <w:sz w:val="24"/>
          <w:szCs w:val="24"/>
          <w:lang w:eastAsia="en-US"/>
        </w:rPr>
        <w:fldChar w:fldCharType="end"/>
      </w:r>
    </w:p>
    <w:p w:rsidR="0040598B" w:rsidRDefault="0040598B" w:rsidP="0040598B">
      <w:pPr>
        <w:spacing w:before="160" w:after="160"/>
        <w:jc w:val="center"/>
        <w:rPr>
          <w:color w:val="auto"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lastRenderedPageBreak/>
        <w:t>о</w:t>
      </w:r>
      <w:ins w:id="19" w:author="Unknown" w:date="2016-09-25T00:00:00Z">
        <w:r>
          <w:rPr>
            <w:b/>
            <w:bCs/>
            <w:sz w:val="24"/>
            <w:szCs w:val="24"/>
            <w:lang w:eastAsia="en-US"/>
          </w:rPr>
          <w:t xml:space="preserve"> включении сведений в государственный информационный ресурс </w:t>
        </w:r>
        <w:r>
          <w:rPr>
            <w:sz w:val="24"/>
            <w:szCs w:val="24"/>
            <w:lang w:eastAsia="en-US"/>
          </w:rPr>
          <w:br/>
        </w:r>
        <w:r>
          <w:rPr>
            <w:b/>
            <w:bCs/>
            <w:sz w:val="24"/>
            <w:szCs w:val="24"/>
            <w:lang w:eastAsia="en-US"/>
          </w:rPr>
          <w:t xml:space="preserve">«Реестр бытовых услуг Республики Беларусь» для субъектов, </w:t>
        </w:r>
        <w:r>
          <w:rPr>
            <w:sz w:val="24"/>
            <w:szCs w:val="24"/>
            <w:lang w:eastAsia="en-US"/>
          </w:rPr>
          <w:br/>
        </w:r>
        <w:r>
          <w:rPr>
            <w:b/>
            <w:bCs/>
            <w:sz w:val="24"/>
            <w:szCs w:val="24"/>
            <w:lang w:eastAsia="en-US"/>
          </w:rPr>
          <w:t>оказывающих бытовые услуги в объекте бытового обслуживания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448"/>
        <w:gridCol w:w="655"/>
        <w:gridCol w:w="1633"/>
        <w:gridCol w:w="1475"/>
        <w:gridCol w:w="978"/>
        <w:gridCol w:w="330"/>
        <w:gridCol w:w="1469"/>
        <w:gridCol w:w="1812"/>
      </w:tblGrid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20" w:author="Unknown" w:date="2016-09-25T00:00:00Z">
              <w:r>
                <w:rPr>
                  <w:sz w:val="20"/>
                  <w:szCs w:val="20"/>
                  <w:lang w:eastAsia="en-US"/>
                </w:rPr>
                <w:t>. Полное наименование юридического лица (согласно учредительным документам), фамилия, собственное имя, отчество (если таковое имеется) индивидуального предпринимателя</w:t>
              </w:r>
            </w:ins>
          </w:p>
        </w:tc>
        <w:tc>
          <w:tcPr>
            <w:tcW w:w="21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ins w:id="21" w:author="Unknown" w:date="2016-09-25T00:00:00Z">
              <w:r>
                <w:rPr>
                  <w:sz w:val="20"/>
                  <w:szCs w:val="20"/>
                  <w:lang w:eastAsia="en-US"/>
                </w:rPr>
                <w:t>. Учетный номер плательщика юридического лица, индивидуального предпринимателя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ins w:id="22" w:author="Unknown" w:date="2016-09-25T00:00:00Z">
              <w:r>
                <w:rPr>
                  <w:sz w:val="20"/>
                  <w:szCs w:val="20"/>
                  <w:lang w:eastAsia="en-US"/>
                </w:rPr>
                <w:t xml:space="preserve">. Регистрационный номер в государственном информационном </w:t>
              </w:r>
              <w:r w:rsidRPr="003C30FD">
                <w:rPr>
                  <w:sz w:val="20"/>
                  <w:szCs w:val="20"/>
                  <w:lang w:eastAsia="en-US"/>
                </w:rPr>
                <w:fldChar w:fldCharType="begin"/>
              </w:r>
              <w:r w:rsidRPr="003C30FD">
                <w:rPr>
                  <w:sz w:val="20"/>
                  <w:szCs w:val="20"/>
                  <w:lang w:eastAsia="en-US"/>
                </w:rPr>
                <w:instrText xml:space="preserve"> </w:instrText>
              </w:r>
              <w:r>
                <w:rPr>
                  <w:sz w:val="20"/>
                  <w:szCs w:val="20"/>
                  <w:lang w:val="en-US" w:eastAsia="en-US"/>
                </w:rPr>
                <w:instrText>HYPERLINK</w:instrText>
              </w:r>
              <w:r w:rsidRPr="003C30FD">
                <w:rPr>
                  <w:sz w:val="20"/>
                  <w:szCs w:val="20"/>
                  <w:lang w:eastAsia="en-US"/>
                </w:rPr>
                <w:instrText xml:space="preserve"> "</w:instrText>
              </w:r>
              <w:r>
                <w:rPr>
                  <w:sz w:val="20"/>
                  <w:szCs w:val="20"/>
                  <w:lang w:val="en-US" w:eastAsia="en-US"/>
                </w:rPr>
                <w:instrText>file</w:instrText>
              </w:r>
              <w:r w:rsidRPr="003C30FD">
                <w:rPr>
                  <w:sz w:val="20"/>
                  <w:szCs w:val="20"/>
                  <w:lang w:eastAsia="en-US"/>
                </w:rPr>
                <w:instrText>:///</w:instrText>
              </w:r>
              <w:r>
                <w:rPr>
                  <w:sz w:val="20"/>
                  <w:szCs w:val="20"/>
                  <w:lang w:val="en-US" w:eastAsia="en-US"/>
                </w:rPr>
                <w:instrText>C</w:instrText>
              </w:r>
              <w:r w:rsidRPr="003C30FD">
                <w:rPr>
                  <w:sz w:val="20"/>
                  <w:szCs w:val="20"/>
                  <w:lang w:eastAsia="en-US"/>
                </w:rPr>
                <w:instrText>:\\</w:instrText>
              </w:r>
              <w:r>
                <w:rPr>
                  <w:sz w:val="20"/>
                  <w:szCs w:val="20"/>
                  <w:lang w:val="en-US" w:eastAsia="en-US"/>
                </w:rPr>
                <w:instrText>Gbinfo</w:instrText>
              </w:r>
              <w:r w:rsidRPr="003C30FD">
                <w:rPr>
                  <w:sz w:val="20"/>
                  <w:szCs w:val="20"/>
                  <w:lang w:eastAsia="en-US"/>
                </w:rPr>
                <w:instrText>_</w:instrText>
              </w:r>
              <w:r>
                <w:rPr>
                  <w:sz w:val="20"/>
                  <w:szCs w:val="20"/>
                  <w:lang w:val="en-US" w:eastAsia="en-US"/>
                </w:rPr>
                <w:instrText>u</w:instrText>
              </w:r>
              <w:r w:rsidRPr="003C30FD">
                <w:rPr>
                  <w:sz w:val="20"/>
                  <w:szCs w:val="20"/>
                  <w:lang w:eastAsia="en-US"/>
                </w:rPr>
                <w:instrText>\\Одно%20Окно\\</w:instrText>
              </w:r>
              <w:r>
                <w:rPr>
                  <w:sz w:val="20"/>
                  <w:szCs w:val="20"/>
                  <w:lang w:val="en-US" w:eastAsia="en-US"/>
                </w:rPr>
                <w:instrText>Temp</w:instrText>
              </w:r>
              <w:r w:rsidRPr="003C30FD">
                <w:rPr>
                  <w:sz w:val="20"/>
                  <w:szCs w:val="20"/>
                  <w:lang w:eastAsia="en-US"/>
                </w:rPr>
                <w:instrText>\\219924.</w:instrText>
              </w:r>
              <w:r>
                <w:rPr>
                  <w:sz w:val="20"/>
                  <w:szCs w:val="20"/>
                  <w:lang w:val="en-US" w:eastAsia="en-US"/>
                </w:rPr>
                <w:instrText>htm</w:instrText>
              </w:r>
              <w:r w:rsidRPr="003C30FD">
                <w:rPr>
                  <w:sz w:val="20"/>
                  <w:szCs w:val="20"/>
                  <w:lang w:eastAsia="en-US"/>
                </w:rPr>
                <w:instrText>" \</w:instrText>
              </w:r>
              <w:r>
                <w:rPr>
                  <w:sz w:val="20"/>
                  <w:szCs w:val="20"/>
                  <w:lang w:val="en-US" w:eastAsia="en-US"/>
                </w:rPr>
                <w:instrText>l</w:instrText>
              </w:r>
              <w:r w:rsidRPr="003C30FD">
                <w:rPr>
                  <w:sz w:val="20"/>
                  <w:szCs w:val="20"/>
                  <w:lang w:eastAsia="en-US"/>
                </w:rPr>
                <w:instrText xml:space="preserve"> "</w:instrText>
              </w:r>
              <w:r>
                <w:rPr>
                  <w:sz w:val="20"/>
                  <w:szCs w:val="20"/>
                  <w:lang w:val="en-US" w:eastAsia="en-US"/>
                </w:rPr>
                <w:instrText>a</w:instrText>
              </w:r>
              <w:r w:rsidRPr="003C30FD">
                <w:rPr>
                  <w:sz w:val="20"/>
                  <w:szCs w:val="20"/>
                  <w:lang w:eastAsia="en-US"/>
                </w:rPr>
                <w:instrText>14" \</w:instrText>
              </w:r>
              <w:r>
                <w:rPr>
                  <w:sz w:val="20"/>
                  <w:szCs w:val="20"/>
                  <w:lang w:val="en-US" w:eastAsia="en-US"/>
                </w:rPr>
                <w:instrText>o</w:instrText>
              </w:r>
              <w:r w:rsidRPr="003C30FD">
                <w:rPr>
                  <w:sz w:val="20"/>
                  <w:szCs w:val="20"/>
                  <w:lang w:eastAsia="en-US"/>
                </w:rPr>
                <w:instrText xml:space="preserve"> "+" </w:instrText>
              </w:r>
              <w:r w:rsidRPr="003C30FD">
                <w:rPr>
                  <w:sz w:val="20"/>
                  <w:szCs w:val="20"/>
                  <w:lang w:eastAsia="en-US"/>
                </w:rPr>
                <w:fldChar w:fldCharType="separate"/>
              </w:r>
              <w:r>
                <w:rPr>
                  <w:rStyle w:val="a4"/>
                  <w:sz w:val="20"/>
                  <w:szCs w:val="20"/>
                  <w:lang w:eastAsia="en-US"/>
                </w:rPr>
                <w:t>ресурсе</w:t>
              </w:r>
              <w:r w:rsidRPr="003C30FD">
                <w:rPr>
                  <w:sz w:val="20"/>
                  <w:szCs w:val="20"/>
                  <w:lang w:eastAsia="en-US"/>
                </w:rPr>
                <w:fldChar w:fldCharType="end"/>
              </w:r>
              <w:r>
                <w:rPr>
                  <w:sz w:val="20"/>
                  <w:szCs w:val="20"/>
                  <w:lang w:eastAsia="en-US"/>
                </w:rPr>
                <w:t xml:space="preserve"> «Единый государственный регистр юридических лиц и индивидуальных предпринимателей»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ins w:id="23" w:author="Unknown" w:date="2016-09-25T00:00:00Z">
              <w:r>
                <w:rPr>
                  <w:sz w:val="20"/>
                  <w:szCs w:val="20"/>
                  <w:lang w:eastAsia="en-US"/>
                </w:rPr>
                <w:t>. Место нахождения юридического лица, место жительства индивидуального предпринимателя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ins w:id="24" w:author="Unknown" w:date="2016-09-25T00:00:00Z">
              <w:r>
                <w:rPr>
                  <w:sz w:val="20"/>
                  <w:szCs w:val="20"/>
                  <w:lang w:eastAsia="en-US"/>
                </w:rPr>
                <w:t>. Сведения об обособленных подразделениях (филиалах, представительствах) юридического лица, оказывающих бытовые услуги</w:t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Н</w:t>
            </w:r>
            <w:ins w:id="2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аименование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М</w:t>
            </w:r>
            <w:ins w:id="2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есто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нахождения</w:t>
              </w:r>
            </w:ins>
            <w:proofErr w:type="spellEnd"/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</w:t>
            </w:r>
            <w:ins w:id="27" w:author="Unknown" w:date="2016-09-25T00:00:00Z">
              <w:r>
                <w:rPr>
                  <w:sz w:val="20"/>
                  <w:szCs w:val="20"/>
                  <w:lang w:val="en-US" w:eastAsia="en-US"/>
                </w:rPr>
                <w:t xml:space="preserve">.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Вид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объекта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бытового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обслуживания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: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к</w:t>
            </w:r>
            <w:ins w:id="28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омбинат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бытового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обслуживания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д</w:t>
            </w:r>
            <w:ins w:id="29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ом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моды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д</w:t>
            </w:r>
            <w:ins w:id="30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ом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быта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а</w:t>
            </w:r>
            <w:ins w:id="31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телье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м</w:t>
            </w:r>
            <w:ins w:id="32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астерская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п</w:t>
            </w:r>
            <w:ins w:id="33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рачечная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с</w:t>
            </w:r>
            <w:ins w:id="34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тудия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ф</w:t>
            </w:r>
            <w:ins w:id="3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отография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п</w:t>
            </w:r>
            <w:ins w:id="3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арикмахерская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б</w:t>
            </w:r>
            <w:ins w:id="37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аня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п</w:t>
            </w:r>
            <w:ins w:id="38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ункт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проката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и</w:t>
            </w:r>
            <w:ins w:id="39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ной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вид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объекта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ins w:id="40" w:author="Unknown" w:date="2016-09-25T00:00:00Z">
              <w:r>
                <w:rPr>
                  <w:sz w:val="20"/>
                  <w:szCs w:val="20"/>
                  <w:lang w:eastAsia="en-US"/>
                </w:rPr>
                <w:t>. Наименование (при наличии) объекта бытового обслуживания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ins w:id="41" w:author="Unknown" w:date="2016-09-25T00:00:00Z">
              <w:r>
                <w:rPr>
                  <w:sz w:val="20"/>
                  <w:szCs w:val="20"/>
                  <w:lang w:eastAsia="en-US"/>
                </w:rPr>
                <w:t>. Место нахождения объекта бытового обслуживания</w:t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П</w:t>
            </w:r>
            <w:ins w:id="42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очтовый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индекс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О</w:t>
            </w:r>
            <w:ins w:id="43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бласть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Р</w:t>
            </w:r>
            <w:ins w:id="44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айон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С</w:t>
            </w:r>
            <w:ins w:id="4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ельсовет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Н</w:t>
            </w:r>
            <w:ins w:id="4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аселенный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пункт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Р</w:t>
            </w:r>
            <w:ins w:id="47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айон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города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</w:t>
            </w:r>
            <w:ins w:id="48" w:author="Unknown" w:date="2016-09-25T00:00:00Z">
              <w:r>
                <w:rPr>
                  <w:sz w:val="20"/>
                  <w:szCs w:val="20"/>
                  <w:lang w:eastAsia="en-US"/>
                </w:rPr>
                <w:t>лица, проспект и т.д.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Н</w:t>
            </w:r>
            <w:ins w:id="49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омер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дома</w:t>
              </w:r>
            </w:ins>
            <w:proofErr w:type="spellEnd"/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К</w:t>
            </w:r>
            <w:ins w:id="50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орпус</w:t>
              </w:r>
            </w:ins>
            <w:proofErr w:type="spellEnd"/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ins w:id="51" w:author="Unknown" w:date="2016-09-25T00:00:00Z">
              <w:r>
                <w:rPr>
                  <w:sz w:val="20"/>
                  <w:szCs w:val="20"/>
                  <w:lang w:eastAsia="en-US"/>
                </w:rPr>
                <w:t>ид (офис, комната и т.п.) и номер помещения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</w:t>
            </w:r>
            <w:ins w:id="52" w:author="Unknown" w:date="2016-09-25T00:00:00Z">
              <w:r>
                <w:rPr>
                  <w:sz w:val="20"/>
                  <w:szCs w:val="20"/>
                  <w:lang w:val="en-US" w:eastAsia="en-US"/>
                </w:rPr>
                <w:t xml:space="preserve">.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Форма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бытового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обслуживания</w:t>
              </w:r>
            </w:ins>
            <w:proofErr w:type="spellEnd"/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  <w:ins w:id="53" w:author="Unknown" w:date="2016-09-25T00:00:00Z">
              <w:r>
                <w:rPr>
                  <w:sz w:val="20"/>
                  <w:szCs w:val="20"/>
                  <w:lang w:val="en-US" w:eastAsia="en-US"/>
                </w:rPr>
                <w:t xml:space="preserve">0.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Дополнительная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информация</w: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begin"/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instrText xml:space="preserve"> HYPERLINK "file:///C:\\Gbinfo_u\\Одно%20Окно\\Temp\\306565.htm" \l "a8" \o "+" </w:instrTex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separate"/>
              </w:r>
              <w:r>
                <w:rPr>
                  <w:rStyle w:val="a4"/>
                  <w:sz w:val="20"/>
                  <w:szCs w:val="20"/>
                  <w:vertAlign w:val="superscript"/>
                  <w:lang w:val="en-US" w:eastAsia="en-US"/>
                </w:rPr>
                <w:t>1</w: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end"/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  <w:ins w:id="54" w:author="Unknown" w:date="2016-09-25T00:00:00Z">
              <w:r>
                <w:rPr>
                  <w:sz w:val="20"/>
                  <w:szCs w:val="20"/>
                  <w:lang w:val="en-US" w:eastAsia="en-US"/>
                </w:rPr>
                <w:t xml:space="preserve">1.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Виды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оказываемых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бытовых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услуг</w: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begin"/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instrText xml:space="preserve"> HYPERLINK "file:///C:\\Gbinfo_u\\Одно%20Окно\\Temp\\306565.htm" \l "a9" \o "+" </w:instrTex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separate"/>
              </w:r>
              <w:r>
                <w:rPr>
                  <w:rStyle w:val="a4"/>
                  <w:sz w:val="20"/>
                  <w:szCs w:val="20"/>
                  <w:vertAlign w:val="superscript"/>
                  <w:lang w:val="en-US" w:eastAsia="en-US"/>
                </w:rPr>
                <w:t>2</w: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end"/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В</w:t>
            </w:r>
            <w:ins w:id="5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ид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бытовых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услуг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К</w:t>
            </w:r>
            <w:ins w:id="5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од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r>
                <w:rPr>
                  <w:sz w:val="20"/>
                  <w:szCs w:val="20"/>
                  <w:lang w:val="en-US" w:eastAsia="en-US"/>
                </w:rPr>
                <w:fldChar w:fldCharType="begin"/>
              </w:r>
              <w:r>
                <w:rPr>
                  <w:sz w:val="20"/>
                  <w:szCs w:val="20"/>
                  <w:lang w:val="en-US" w:eastAsia="en-US"/>
                </w:rPr>
                <w:instrText xml:space="preserve"> HYPERLINK "file:///C:\\Gbinfo_u\\Одно%20Окно\\Temp\\268204.htm" \l "a3" \o "+" </w:instrText>
              </w:r>
              <w:r>
                <w:rPr>
                  <w:sz w:val="20"/>
                  <w:szCs w:val="20"/>
                  <w:lang w:val="en-US" w:eastAsia="en-US"/>
                </w:rPr>
                <w:fldChar w:fldCharType="separate"/>
              </w:r>
              <w:r>
                <w:rPr>
                  <w:rStyle w:val="a4"/>
                  <w:sz w:val="20"/>
                  <w:szCs w:val="20"/>
                  <w:lang w:val="en-US" w:eastAsia="en-US"/>
                </w:rPr>
                <w:t>ОКРБ</w:t>
              </w:r>
              <w:r>
                <w:rPr>
                  <w:sz w:val="20"/>
                  <w:szCs w:val="20"/>
                  <w:lang w:val="en-US" w:eastAsia="en-US"/>
                </w:rPr>
                <w:fldChar w:fldCharType="end"/>
              </w:r>
              <w:r>
                <w:rPr>
                  <w:sz w:val="20"/>
                  <w:szCs w:val="20"/>
                  <w:lang w:val="en-US" w:eastAsia="en-US"/>
                </w:rPr>
                <w:t xml:space="preserve"> 007-2012</w:t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</w:t>
            </w:r>
            <w:ins w:id="57" w:author="Unknown" w:date="2016-09-25T00:00:00Z">
              <w:r>
                <w:rPr>
                  <w:sz w:val="20"/>
                  <w:szCs w:val="20"/>
                  <w:lang w:val="en-US" w:eastAsia="en-US"/>
                </w:rPr>
                <w:t xml:space="preserve">2.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Дополнительная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информация</w: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begin"/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instrText xml:space="preserve"> HYPERLINK "file:///C:\\Gbinfo_u\\Одно%20Окно\\Temp\\306565.htm" \l "a10" \o "+" </w:instrTex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separate"/>
              </w:r>
              <w:r>
                <w:rPr>
                  <w:rStyle w:val="a4"/>
                  <w:sz w:val="20"/>
                  <w:szCs w:val="20"/>
                  <w:vertAlign w:val="superscript"/>
                  <w:lang w:val="en-US" w:eastAsia="en-US"/>
                </w:rPr>
                <w:t>3</w:t>
              </w:r>
              <w:r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end"/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58" w:author="Unknown" w:date="2016-09-25T00:00:00Z">
              <w:r>
                <w:rPr>
                  <w:sz w:val="20"/>
                  <w:szCs w:val="20"/>
                  <w:lang w:eastAsia="en-US"/>
                </w:rPr>
                <w:t>3. Общая площадь объекта бытового обслуживания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</w:t>
            </w:r>
            <w:ins w:id="59" w:author="Unknown" w:date="2016-09-25T00:00:00Z">
              <w:r>
                <w:rPr>
                  <w:sz w:val="20"/>
                  <w:szCs w:val="20"/>
                  <w:lang w:eastAsia="en-US"/>
                </w:rPr>
                <w:t>лощадь, занимаемая под оказание бытовых услуг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60" w:author="Unknown" w:date="2016-09-25T00:00:00Z">
              <w:r>
                <w:rPr>
                  <w:sz w:val="20"/>
                  <w:szCs w:val="20"/>
                  <w:lang w:eastAsia="en-US"/>
                </w:rPr>
                <w:t>4. Права на объект недвижимости, в котором размещен объект бытового обслуживания:</w:t>
              </w:r>
            </w:ins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61" w:author="Unknown" w:date="2016-09-25T00:00:00Z">
              <w:r>
                <w:rPr>
                  <w:sz w:val="20"/>
                  <w:szCs w:val="20"/>
                  <w:lang w:eastAsia="en-US"/>
                </w:rPr>
                <w:t>4.1. вещные права на объект недвижимости, в котором размещен объект бытового обслуживания (с</w:t>
              </w:r>
              <w:r>
                <w:rPr>
                  <w:sz w:val="20"/>
                  <w:szCs w:val="20"/>
                  <w:lang w:val="en-US" w:eastAsia="en-US"/>
                </w:rPr>
                <w:t> </w:t>
              </w:r>
              <w:r>
                <w:rPr>
                  <w:sz w:val="20"/>
                  <w:szCs w:val="20"/>
                  <w:lang w:eastAsia="en-US"/>
                </w:rPr>
                <w:t>указанием собственника объекта недвижимости)</w:t>
              </w:r>
            </w:ins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62" w:author="Unknown" w:date="2016-09-25T00:00:00Z">
              <w:r>
                <w:rPr>
                  <w:sz w:val="20"/>
                  <w:szCs w:val="20"/>
                  <w:lang w:eastAsia="en-US"/>
                </w:rPr>
                <w:t>4.2. обязательственные права на объект недвижимости субъекта хозяйствования, оказывающего бытовые услуги (с указанием срока владения и (или) пользования объектом недвижимости)</w:t>
              </w:r>
            </w:ins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ins w:id="63" w:author="Unknown" w:date="2016-09-25T00:00:00Z">
              <w:r>
                <w:rPr>
                  <w:sz w:val="20"/>
                  <w:szCs w:val="20"/>
                  <w:lang w:eastAsia="en-US"/>
                </w:rPr>
                <w:t xml:space="preserve">15. Сведения о согласии общего собрания членов (собрания уполномоченных членов) гаражного кооператива на использование </w:t>
              </w:r>
              <w:r>
                <w:rPr>
                  <w:sz w:val="20"/>
                  <w:szCs w:val="20"/>
                  <w:lang w:eastAsia="en-US"/>
                </w:rPr>
                <w:lastRenderedPageBreak/>
                <w:t>гаража в качестве мастерской (для мастерских по техническому обслуживанию и ремонту транспортных средств, расположенных на территории гаражных кооперативов)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lastRenderedPageBreak/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  <w:ins w:id="64" w:author="Unknown" w:date="2016-09-25T00:00:00Z">
              <w:r>
                <w:rPr>
                  <w:sz w:val="20"/>
                  <w:szCs w:val="20"/>
                  <w:lang w:eastAsia="en-US"/>
                </w:rPr>
                <w:t>6. Режим работы объекта бытового обслуживания</w:t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В</w:t>
            </w:r>
            <w:ins w:id="6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ремя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работы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П</w:t>
            </w:r>
            <w:ins w:id="6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ерерывы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В</w:t>
            </w:r>
            <w:ins w:id="67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ыходные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дни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С</w:t>
            </w:r>
            <w:ins w:id="68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анитарный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день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69" w:author="Unknown" w:date="2016-09-25T00:00:00Z">
              <w:r>
                <w:rPr>
                  <w:sz w:val="20"/>
                  <w:szCs w:val="20"/>
                  <w:lang w:eastAsia="en-US"/>
                </w:rPr>
                <w:t>7. Количество рабочих мест, созданных на объекте бытового обслуживания, в том числе рабочих мест: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р</w:t>
            </w:r>
            <w:ins w:id="70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уководителей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о</w:t>
            </w:r>
            <w:ins w:id="71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бслуживающего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персонала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72" w:author="Unknown" w:date="2016-09-25T00:00:00Z">
              <w:r>
                <w:rPr>
                  <w:sz w:val="20"/>
                  <w:szCs w:val="20"/>
                  <w:lang w:eastAsia="en-US"/>
                </w:rPr>
                <w:t>8. Номера контактных телефонов, номер факса, доменное имя сайта в глобальной компьютерной сети Интернет, адрес электронной почты (при наличии)</w:t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К</w:t>
            </w:r>
            <w:ins w:id="73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онтактный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телефон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И</w:t>
            </w:r>
            <w:ins w:id="74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нтернет-сайт</w:t>
              </w:r>
            </w:ins>
            <w:proofErr w:type="spellEnd"/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gramStart"/>
            <w:r>
              <w:rPr>
                <w:sz w:val="20"/>
                <w:szCs w:val="20"/>
                <w:lang w:val="en-US" w:eastAsia="en-US"/>
              </w:rPr>
              <w:t>w</w:t>
            </w:r>
            <w:ins w:id="7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ww</w:t>
              </w:r>
              <w:proofErr w:type="gramEnd"/>
              <w:r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Э</w:t>
            </w:r>
            <w:ins w:id="7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лектронная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почта</w:t>
              </w:r>
            </w:ins>
            <w:proofErr w:type="spellEnd"/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ins w:id="77" w:author="Unknown" w:date="2016-09-25T00:00:00Z">
              <w:r>
                <w:rPr>
                  <w:sz w:val="20"/>
                  <w:szCs w:val="20"/>
                  <w:lang w:val="en-US" w:eastAsia="en-US"/>
                </w:rPr>
                <w:t>-mail</w:t>
              </w:r>
            </w:ins>
          </w:p>
        </w:tc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ins w:id="78" w:author="Unknown" w:date="2016-09-25T00:00:00Z">
              <w:r>
                <w:rPr>
                  <w:sz w:val="20"/>
                  <w:szCs w:val="20"/>
                  <w:lang w:eastAsia="en-US"/>
                </w:rPr>
                <w:t>9. Сведения о руководителе объекта бытового обслуживания (при наличии)</w:t>
              </w:r>
            </w:ins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Ф</w:t>
            </w:r>
            <w:ins w:id="79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амилия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С</w:t>
            </w:r>
            <w:ins w:id="80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обственное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имя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О</w:t>
            </w:r>
            <w:ins w:id="81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тчество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если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таковое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имеется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Tr="002A7640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С</w:t>
            </w:r>
            <w:ins w:id="82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лужебный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телефон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ins w:id="83" w:author="Unknown" w:date="2016-09-25T00:00:00Z">
              <w:r>
                <w:rPr>
                  <w:sz w:val="20"/>
                  <w:szCs w:val="20"/>
                  <w:lang w:eastAsia="en-US"/>
                </w:rPr>
                <w:t>0. Сведения о полученных документах об оценке соответствия</w:t>
              </w:r>
            </w:ins>
          </w:p>
        </w:tc>
      </w:tr>
      <w:tr w:rsidR="0040598B" w:rsidTr="002A7640">
        <w:trPr>
          <w:trHeight w:val="240"/>
        </w:trPr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н</w:t>
            </w:r>
            <w:ins w:id="84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аименование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документа</w:t>
              </w:r>
            </w:ins>
            <w:proofErr w:type="spellEnd"/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к</w:t>
            </w:r>
            <w:ins w:id="8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ем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выдан</w:t>
              </w:r>
            </w:ins>
            <w:proofErr w:type="spellEnd"/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д</w:t>
            </w:r>
            <w:ins w:id="86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ата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выдачи</w:t>
              </w:r>
            </w:ins>
            <w:proofErr w:type="spellEnd"/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с</w:t>
            </w:r>
            <w:ins w:id="87" w:author="Unknown" w:date="2016-09-25T00:00:00Z">
              <w:r>
                <w:rPr>
                  <w:sz w:val="20"/>
                  <w:szCs w:val="20"/>
                  <w:lang w:val="en-US" w:eastAsia="en-US"/>
                </w:rPr>
                <w:t>рок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действия</w:t>
              </w:r>
            </w:ins>
            <w:proofErr w:type="spellEnd"/>
          </w:p>
        </w:tc>
      </w:tr>
      <w:tr w:rsidR="0040598B" w:rsidTr="002A7640">
        <w:trPr>
          <w:trHeight w:val="240"/>
        </w:trPr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ins w:id="88" w:author="Unknown" w:date="2016-09-25T00:00:00Z">
              <w:r>
                <w:rPr>
                  <w:sz w:val="20"/>
                  <w:szCs w:val="20"/>
                  <w:lang w:eastAsia="en-US"/>
                </w:rPr>
                <w:t>ругие сведения из документа об оценке соответствия</w:t>
              </w:r>
            </w:ins>
          </w:p>
        </w:tc>
      </w:tr>
      <w:tr w:rsidR="0040598B" w:rsidRPr="003C30FD" w:rsidTr="002A7640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40598B" w:rsidRDefault="0040598B" w:rsidP="0040598B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</w:t>
      </w:r>
      <w:ins w:id="89" w:author="Unknown" w:date="2016-09-25T00:00:00Z">
        <w:r>
          <w:rPr>
            <w:sz w:val="24"/>
            <w:szCs w:val="24"/>
            <w:lang w:eastAsia="en-US"/>
          </w:rPr>
          <w:t xml:space="preserve">рошу включить сведения в государственный информационный </w:t>
        </w:r>
        <w:r w:rsidRPr="003C30FD">
          <w:rPr>
            <w:sz w:val="24"/>
            <w:szCs w:val="24"/>
            <w:lang w:eastAsia="en-US"/>
          </w:rPr>
          <w:fldChar w:fldCharType="begin"/>
        </w:r>
        <w:r w:rsidRPr="003C30FD">
          <w:rPr>
            <w:sz w:val="24"/>
            <w:szCs w:val="24"/>
            <w:lang w:eastAsia="en-US"/>
          </w:rPr>
          <w:instrText xml:space="preserve"> </w:instrText>
        </w:r>
        <w:r>
          <w:rPr>
            <w:sz w:val="24"/>
            <w:szCs w:val="24"/>
            <w:lang w:val="en-US" w:eastAsia="en-US"/>
          </w:rPr>
          <w:instrText>HYPERLINK</w:instrText>
        </w:r>
        <w:r w:rsidRPr="003C30FD">
          <w:rPr>
            <w:sz w:val="24"/>
            <w:szCs w:val="24"/>
            <w:lang w:eastAsia="en-US"/>
          </w:rPr>
          <w:instrText xml:space="preserve"> "</w:instrText>
        </w:r>
        <w:r>
          <w:rPr>
            <w:sz w:val="24"/>
            <w:szCs w:val="24"/>
            <w:lang w:val="en-US" w:eastAsia="en-US"/>
          </w:rPr>
          <w:instrText>file</w:instrText>
        </w:r>
        <w:r w:rsidRPr="003C30FD">
          <w:rPr>
            <w:sz w:val="24"/>
            <w:szCs w:val="24"/>
            <w:lang w:eastAsia="en-US"/>
          </w:rPr>
          <w:instrText>:///</w:instrText>
        </w:r>
        <w:r>
          <w:rPr>
            <w:sz w:val="24"/>
            <w:szCs w:val="24"/>
            <w:lang w:val="en-US" w:eastAsia="en-US"/>
          </w:rPr>
          <w:instrText>C</w:instrText>
        </w:r>
        <w:r w:rsidRPr="003C30FD">
          <w:rPr>
            <w:sz w:val="24"/>
            <w:szCs w:val="24"/>
            <w:lang w:eastAsia="en-US"/>
          </w:rPr>
          <w:instrText>:\\</w:instrText>
        </w:r>
        <w:r>
          <w:rPr>
            <w:sz w:val="24"/>
            <w:szCs w:val="24"/>
            <w:lang w:val="en-US" w:eastAsia="en-US"/>
          </w:rPr>
          <w:instrText>Gbinfo</w:instrText>
        </w:r>
        <w:r w:rsidRPr="003C30FD">
          <w:rPr>
            <w:sz w:val="24"/>
            <w:szCs w:val="24"/>
            <w:lang w:eastAsia="en-US"/>
          </w:rPr>
          <w:instrText>_</w:instrText>
        </w:r>
        <w:r>
          <w:rPr>
            <w:sz w:val="24"/>
            <w:szCs w:val="24"/>
            <w:lang w:val="en-US" w:eastAsia="en-US"/>
          </w:rPr>
          <w:instrText>u</w:instrText>
        </w:r>
        <w:r w:rsidRPr="003C30FD">
          <w:rPr>
            <w:sz w:val="24"/>
            <w:szCs w:val="24"/>
            <w:lang w:eastAsia="en-US"/>
          </w:rPr>
          <w:instrText>\\Одно%20Окно\\</w:instrText>
        </w:r>
        <w:r>
          <w:rPr>
            <w:sz w:val="24"/>
            <w:szCs w:val="24"/>
            <w:lang w:val="en-US" w:eastAsia="en-US"/>
          </w:rPr>
          <w:instrText>Temp</w:instrText>
        </w:r>
        <w:r w:rsidRPr="003C30FD">
          <w:rPr>
            <w:sz w:val="24"/>
            <w:szCs w:val="24"/>
            <w:lang w:eastAsia="en-US"/>
          </w:rPr>
          <w:instrText>\\219924.</w:instrText>
        </w:r>
        <w:r>
          <w:rPr>
            <w:sz w:val="24"/>
            <w:szCs w:val="24"/>
            <w:lang w:val="en-US" w:eastAsia="en-US"/>
          </w:rPr>
          <w:instrText>htm</w:instrText>
        </w:r>
        <w:r w:rsidRPr="003C30FD">
          <w:rPr>
            <w:sz w:val="24"/>
            <w:szCs w:val="24"/>
            <w:lang w:eastAsia="en-US"/>
          </w:rPr>
          <w:instrText>" \</w:instrText>
        </w:r>
        <w:r>
          <w:rPr>
            <w:sz w:val="24"/>
            <w:szCs w:val="24"/>
            <w:lang w:val="en-US" w:eastAsia="en-US"/>
          </w:rPr>
          <w:instrText>l</w:instrText>
        </w:r>
        <w:r w:rsidRPr="003C30FD">
          <w:rPr>
            <w:sz w:val="24"/>
            <w:szCs w:val="24"/>
            <w:lang w:eastAsia="en-US"/>
          </w:rPr>
          <w:instrText xml:space="preserve"> "</w:instrText>
        </w:r>
        <w:r>
          <w:rPr>
            <w:sz w:val="24"/>
            <w:szCs w:val="24"/>
            <w:lang w:val="en-US" w:eastAsia="en-US"/>
          </w:rPr>
          <w:instrText>a</w:instrText>
        </w:r>
        <w:r w:rsidRPr="003C30FD">
          <w:rPr>
            <w:sz w:val="24"/>
            <w:szCs w:val="24"/>
            <w:lang w:eastAsia="en-US"/>
          </w:rPr>
          <w:instrText>184" \</w:instrText>
        </w:r>
        <w:r>
          <w:rPr>
            <w:sz w:val="24"/>
            <w:szCs w:val="24"/>
            <w:lang w:val="en-US" w:eastAsia="en-US"/>
          </w:rPr>
          <w:instrText>o</w:instrText>
        </w:r>
        <w:r w:rsidRPr="003C30FD">
          <w:rPr>
            <w:sz w:val="24"/>
            <w:szCs w:val="24"/>
            <w:lang w:eastAsia="en-US"/>
          </w:rPr>
          <w:instrText xml:space="preserve"> "+" </w:instrText>
        </w:r>
        <w:r w:rsidRPr="003C30FD">
          <w:rPr>
            <w:sz w:val="24"/>
            <w:szCs w:val="24"/>
            <w:lang w:eastAsia="en-US"/>
          </w:rPr>
          <w:fldChar w:fldCharType="separate"/>
        </w:r>
        <w:r>
          <w:rPr>
            <w:rStyle w:val="a4"/>
            <w:sz w:val="24"/>
            <w:szCs w:val="24"/>
            <w:lang w:eastAsia="en-US"/>
          </w:rPr>
          <w:t>ресурс</w:t>
        </w:r>
        <w:r w:rsidRPr="003C30FD">
          <w:rPr>
            <w:sz w:val="24"/>
            <w:szCs w:val="24"/>
            <w:lang w:eastAsia="en-US"/>
          </w:rPr>
          <w:fldChar w:fldCharType="end"/>
        </w:r>
        <w:r>
          <w:rPr>
            <w:sz w:val="24"/>
            <w:szCs w:val="24"/>
            <w:lang w:eastAsia="en-US"/>
          </w:rPr>
          <w:t xml:space="preserve"> «Реестр бытовых услуг Республики Беларусь».</w:t>
        </w:r>
      </w:ins>
    </w:p>
    <w:p w:rsidR="0040598B" w:rsidRDefault="0040598B" w:rsidP="0040598B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proofErr w:type="spellStart"/>
      <w:r>
        <w:rPr>
          <w:sz w:val="24"/>
          <w:szCs w:val="24"/>
          <w:lang w:val="en-US" w:eastAsia="en-US"/>
        </w:rPr>
        <w:t>Д</w:t>
      </w:r>
      <w:ins w:id="90" w:author="Unknown" w:date="2016-09-25T00:00:00Z">
        <w:r>
          <w:rPr>
            <w:sz w:val="24"/>
            <w:szCs w:val="24"/>
            <w:lang w:val="en-US" w:eastAsia="en-US"/>
          </w:rPr>
          <w:t>остоверность</w:t>
        </w:r>
        <w:proofErr w:type="spellEnd"/>
        <w:r>
          <w:rPr>
            <w:sz w:val="24"/>
            <w:szCs w:val="24"/>
            <w:lang w:val="en-US" w:eastAsia="en-US"/>
          </w:rPr>
          <w:t xml:space="preserve"> </w:t>
        </w:r>
        <w:proofErr w:type="spellStart"/>
        <w:r>
          <w:rPr>
            <w:sz w:val="24"/>
            <w:szCs w:val="24"/>
            <w:lang w:val="en-US" w:eastAsia="en-US"/>
          </w:rPr>
          <w:t>указанных</w:t>
        </w:r>
        <w:proofErr w:type="spellEnd"/>
        <w:r>
          <w:rPr>
            <w:sz w:val="24"/>
            <w:szCs w:val="24"/>
            <w:lang w:val="en-US" w:eastAsia="en-US"/>
          </w:rPr>
          <w:t xml:space="preserve"> </w:t>
        </w:r>
        <w:proofErr w:type="spellStart"/>
        <w:r>
          <w:rPr>
            <w:sz w:val="24"/>
            <w:szCs w:val="24"/>
            <w:lang w:val="en-US" w:eastAsia="en-US"/>
          </w:rPr>
          <w:t>сведений</w:t>
        </w:r>
        <w:proofErr w:type="spellEnd"/>
        <w:r>
          <w:rPr>
            <w:sz w:val="24"/>
            <w:szCs w:val="24"/>
            <w:lang w:val="en-US" w:eastAsia="en-US"/>
          </w:rPr>
          <w:t xml:space="preserve"> </w:t>
        </w:r>
        <w:proofErr w:type="spellStart"/>
        <w:r>
          <w:rPr>
            <w:sz w:val="24"/>
            <w:szCs w:val="24"/>
            <w:lang w:val="en-US" w:eastAsia="en-US"/>
          </w:rPr>
          <w:t>подтверждаю</w:t>
        </w:r>
        <w:proofErr w:type="spellEnd"/>
        <w:r>
          <w:rPr>
            <w:sz w:val="24"/>
            <w:szCs w:val="24"/>
            <w:lang w:val="en-US" w:eastAsia="en-US"/>
          </w:rPr>
          <w:t>.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5"/>
        <w:gridCol w:w="3596"/>
        <w:gridCol w:w="2629"/>
      </w:tblGrid>
      <w:tr w:rsidR="0040598B" w:rsidTr="002A7640">
        <w:trPr>
          <w:trHeight w:val="238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before="160" w:after="160" w:line="25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ins w:id="91" w:author="Unknown" w:date="2016-09-25T00:00:00Z">
              <w:r>
                <w:rPr>
                  <w:sz w:val="24"/>
                  <w:szCs w:val="24"/>
                  <w:lang w:eastAsia="en-US"/>
                </w:rPr>
                <w:t xml:space="preserve">уководитель юридического </w:t>
              </w:r>
              <w:proofErr w:type="gramStart"/>
              <w:r>
                <w:rPr>
                  <w:sz w:val="24"/>
                  <w:szCs w:val="24"/>
                  <w:lang w:eastAsia="en-US"/>
                </w:rPr>
                <w:t>лица</w:t>
              </w:r>
              <w:r>
                <w:rPr>
                  <w:sz w:val="24"/>
                  <w:szCs w:val="24"/>
                  <w:lang w:eastAsia="en-US"/>
                </w:rPr>
                <w:br/>
                <w:t>(</w:t>
              </w:r>
              <w:proofErr w:type="gramEnd"/>
              <w:r>
                <w:rPr>
                  <w:sz w:val="24"/>
                  <w:szCs w:val="24"/>
                  <w:lang w:eastAsia="en-US"/>
                </w:rPr>
                <w:t>индивидуальный предприниматель)</w:t>
              </w:r>
              <w:r>
                <w:rPr>
                  <w:sz w:val="24"/>
                  <w:szCs w:val="24"/>
                  <w:lang w:eastAsia="en-US"/>
                </w:rPr>
                <w:br/>
                <w:t>или уполномоченное им лицо</w:t>
              </w:r>
              <w:r>
                <w:rPr>
                  <w:sz w:val="24"/>
                  <w:szCs w:val="24"/>
                  <w:lang w:eastAsia="en-US"/>
                </w:rPr>
                <w:br/>
                <w:t>_______________________________</w:t>
              </w:r>
            </w:ins>
          </w:p>
        </w:tc>
        <w:tc>
          <w:tcPr>
            <w:tcW w:w="166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_</w:t>
            </w:r>
            <w:ins w:id="92" w:author="Unknown" w:date="2016-09-25T00:00:00Z">
              <w:r>
                <w:rPr>
                  <w:sz w:val="20"/>
                  <w:szCs w:val="20"/>
                  <w:lang w:val="en-US" w:eastAsia="en-US"/>
                </w:rPr>
                <w:t>_____________________</w:t>
              </w:r>
            </w:ins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0598B" w:rsidRDefault="0040598B" w:rsidP="002A7640">
            <w:pPr>
              <w:spacing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_</w:t>
            </w:r>
            <w:ins w:id="93" w:author="Unknown" w:date="2016-09-25T00:00:00Z">
              <w:r>
                <w:rPr>
                  <w:sz w:val="20"/>
                  <w:szCs w:val="20"/>
                  <w:lang w:val="en-US" w:eastAsia="en-US"/>
                </w:rPr>
                <w:t>_____________________</w:t>
              </w:r>
            </w:ins>
          </w:p>
        </w:tc>
      </w:tr>
      <w:tr w:rsidR="0040598B" w:rsidTr="002A7640">
        <w:trPr>
          <w:trHeight w:val="238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6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before="160" w:after="160"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94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before="160" w:after="160" w:line="256" w:lineRule="auto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95" w:author="Unknown" w:date="2016-09-25T00:00:00Z">
              <w:r>
                <w:rPr>
                  <w:sz w:val="20"/>
                  <w:szCs w:val="20"/>
                  <w:lang w:val="en-US" w:eastAsia="en-US"/>
                </w:rPr>
                <w:t>инициалы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 xml:space="preserve">, </w:t>
              </w:r>
              <w:proofErr w:type="spellStart"/>
              <w:r>
                <w:rPr>
                  <w:sz w:val="20"/>
                  <w:szCs w:val="20"/>
                  <w:lang w:val="en-US" w:eastAsia="en-US"/>
                </w:rPr>
                <w:t>фамилия</w:t>
              </w:r>
              <w:proofErr w:type="spellEnd"/>
              <w:r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  <w:tr w:rsidR="0040598B" w:rsidTr="002A7640">
        <w:trPr>
          <w:trHeight w:val="238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before="160" w:after="160" w:line="256" w:lineRule="auto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М</w:t>
            </w:r>
            <w:ins w:id="96" w:author="Unknown" w:date="2016-09-25T00:00:00Z">
              <w:r>
                <w:rPr>
                  <w:sz w:val="24"/>
                  <w:szCs w:val="24"/>
                  <w:lang w:val="en-US" w:eastAsia="en-US"/>
                </w:rPr>
                <w:t>.П. (</w:t>
              </w:r>
              <w:proofErr w:type="spellStart"/>
              <w:r>
                <w:rPr>
                  <w:sz w:val="24"/>
                  <w:szCs w:val="24"/>
                  <w:lang w:val="en-US" w:eastAsia="en-US"/>
                </w:rPr>
                <w:t>при</w:t>
              </w:r>
              <w:proofErr w:type="spellEnd"/>
              <w:r>
                <w:rPr>
                  <w:sz w:val="24"/>
                  <w:szCs w:val="24"/>
                  <w:lang w:val="en-US" w:eastAsia="en-US"/>
                </w:rPr>
                <w:t xml:space="preserve"> </w:t>
              </w:r>
              <w:proofErr w:type="spellStart"/>
              <w:r>
                <w:rPr>
                  <w:sz w:val="24"/>
                  <w:szCs w:val="24"/>
                  <w:lang w:val="en-US" w:eastAsia="en-US"/>
                </w:rPr>
                <w:t>наличии</w:t>
              </w:r>
              <w:proofErr w:type="spellEnd"/>
              <w:r>
                <w:rPr>
                  <w:sz w:val="24"/>
                  <w:szCs w:val="24"/>
                  <w:lang w:val="en-US" w:eastAsia="en-US"/>
                </w:rPr>
                <w:t>)</w:t>
              </w:r>
            </w:ins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598B" w:rsidRDefault="0040598B" w:rsidP="002A7640">
            <w:pPr>
              <w:spacing w:line="256" w:lineRule="auto"/>
              <w:rPr>
                <w:color w:val="auto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40598B" w:rsidRDefault="0040598B" w:rsidP="0040598B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_</w:t>
      </w:r>
      <w:ins w:id="97" w:author="Unknown" w:date="2016-09-25T00:00:00Z">
        <w:r>
          <w:rPr>
            <w:sz w:val="24"/>
            <w:szCs w:val="24"/>
            <w:lang w:val="en-US" w:eastAsia="en-US"/>
          </w:rPr>
          <w:t>__ _____________ 20___ г.</w:t>
        </w:r>
      </w:ins>
    </w:p>
    <w:p w:rsidR="0040598B" w:rsidRDefault="0040598B" w:rsidP="0040598B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98" w:name="a8"/>
      <w:bookmarkEnd w:id="98"/>
      <w:r>
        <w:rPr>
          <w:sz w:val="20"/>
          <w:szCs w:val="20"/>
          <w:vertAlign w:val="superscript"/>
          <w:lang w:eastAsia="en-US"/>
        </w:rPr>
        <w:t>1</w:t>
      </w:r>
      <w:ins w:id="99" w:author="Unknown" w:date="2016-09-25T00:00:00Z"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>Указывается дополнительная информация, уточняющая форму обслуживания (при необходимости).</w:t>
        </w:r>
      </w:ins>
    </w:p>
    <w:p w:rsidR="0040598B" w:rsidRDefault="0040598B" w:rsidP="0040598B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100" w:name="a9"/>
      <w:bookmarkEnd w:id="100"/>
      <w:ins w:id="101" w:author="Unknown" w:date="2016-09-25T00:00:00Z">
        <w:r>
          <w:rPr>
            <w:sz w:val="20"/>
            <w:szCs w:val="20"/>
            <w:vertAlign w:val="superscript"/>
            <w:lang w:eastAsia="en-US"/>
          </w:rPr>
          <w:t>2</w:t>
        </w:r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 xml:space="preserve">Указываются виды бытовых услуг, оказываемые в объекте бытового обслуживания в соответствии с </w:t>
        </w:r>
        <w:r w:rsidRPr="003C30FD">
          <w:rPr>
            <w:sz w:val="20"/>
            <w:szCs w:val="20"/>
            <w:lang w:eastAsia="en-US"/>
          </w:rPr>
          <w:fldChar w:fldCharType="begin"/>
        </w:r>
        <w:r w:rsidRPr="003C30FD">
          <w:rPr>
            <w:sz w:val="20"/>
            <w:szCs w:val="20"/>
            <w:lang w:eastAsia="en-US"/>
          </w:rPr>
          <w:instrText xml:space="preserve"> </w:instrText>
        </w:r>
        <w:r>
          <w:rPr>
            <w:sz w:val="20"/>
            <w:szCs w:val="20"/>
            <w:lang w:val="en-US" w:eastAsia="en-US"/>
          </w:rPr>
          <w:instrText>HYPERLINK</w:instrText>
        </w:r>
        <w:r w:rsidRPr="003C30FD">
          <w:rPr>
            <w:sz w:val="20"/>
            <w:szCs w:val="20"/>
            <w:lang w:eastAsia="en-US"/>
          </w:rPr>
          <w:instrText xml:space="preserve"> "</w:instrText>
        </w:r>
        <w:r>
          <w:rPr>
            <w:sz w:val="20"/>
            <w:szCs w:val="20"/>
            <w:lang w:val="en-US" w:eastAsia="en-US"/>
          </w:rPr>
          <w:instrText>file</w:instrText>
        </w:r>
        <w:r w:rsidRPr="003C30FD">
          <w:rPr>
            <w:sz w:val="20"/>
            <w:szCs w:val="20"/>
            <w:lang w:eastAsia="en-US"/>
          </w:rPr>
          <w:instrText>:///</w:instrText>
        </w:r>
        <w:r>
          <w:rPr>
            <w:sz w:val="20"/>
            <w:szCs w:val="20"/>
            <w:lang w:val="en-US" w:eastAsia="en-US"/>
          </w:rPr>
          <w:instrText>C</w:instrText>
        </w:r>
        <w:r w:rsidRPr="003C30FD">
          <w:rPr>
            <w:sz w:val="20"/>
            <w:szCs w:val="20"/>
            <w:lang w:eastAsia="en-US"/>
          </w:rPr>
          <w:instrText>:\\</w:instrText>
        </w:r>
        <w:r>
          <w:rPr>
            <w:sz w:val="20"/>
            <w:szCs w:val="20"/>
            <w:lang w:val="en-US" w:eastAsia="en-US"/>
          </w:rPr>
          <w:instrText>Gbinfo</w:instrText>
        </w:r>
        <w:r w:rsidRPr="003C30FD">
          <w:rPr>
            <w:sz w:val="20"/>
            <w:szCs w:val="20"/>
            <w:lang w:eastAsia="en-US"/>
          </w:rPr>
          <w:instrText>_</w:instrText>
        </w:r>
        <w:r>
          <w:rPr>
            <w:sz w:val="20"/>
            <w:szCs w:val="20"/>
            <w:lang w:val="en-US" w:eastAsia="en-US"/>
          </w:rPr>
          <w:instrText>u</w:instrText>
        </w:r>
        <w:r w:rsidRPr="003C30FD">
          <w:rPr>
            <w:sz w:val="20"/>
            <w:szCs w:val="20"/>
            <w:lang w:eastAsia="en-US"/>
          </w:rPr>
          <w:instrText>\\Одно%20Окно\\</w:instrText>
        </w:r>
        <w:r>
          <w:rPr>
            <w:sz w:val="20"/>
            <w:szCs w:val="20"/>
            <w:lang w:val="en-US" w:eastAsia="en-US"/>
          </w:rPr>
          <w:instrText>Temp</w:instrText>
        </w:r>
        <w:r w:rsidRPr="003C30FD">
          <w:rPr>
            <w:sz w:val="20"/>
            <w:szCs w:val="20"/>
            <w:lang w:eastAsia="en-US"/>
          </w:rPr>
          <w:instrText>\\292090.</w:instrText>
        </w:r>
        <w:r>
          <w:rPr>
            <w:sz w:val="20"/>
            <w:szCs w:val="20"/>
            <w:lang w:val="en-US" w:eastAsia="en-US"/>
          </w:rPr>
          <w:instrText>htm</w:instrText>
        </w:r>
        <w:r w:rsidRPr="003C30FD">
          <w:rPr>
            <w:sz w:val="20"/>
            <w:szCs w:val="20"/>
            <w:lang w:eastAsia="en-US"/>
          </w:rPr>
          <w:instrText>" \</w:instrText>
        </w:r>
        <w:r>
          <w:rPr>
            <w:sz w:val="20"/>
            <w:szCs w:val="20"/>
            <w:lang w:val="en-US" w:eastAsia="en-US"/>
          </w:rPr>
          <w:instrText>l</w:instrText>
        </w:r>
        <w:r w:rsidRPr="003C30FD">
          <w:rPr>
            <w:sz w:val="20"/>
            <w:szCs w:val="20"/>
            <w:lang w:eastAsia="en-US"/>
          </w:rPr>
          <w:instrText xml:space="preserve"> "</w:instrText>
        </w:r>
        <w:r>
          <w:rPr>
            <w:sz w:val="20"/>
            <w:szCs w:val="20"/>
            <w:lang w:val="en-US" w:eastAsia="en-US"/>
          </w:rPr>
          <w:instrText>a</w:instrText>
        </w:r>
        <w:r w:rsidRPr="003C30FD">
          <w:rPr>
            <w:sz w:val="20"/>
            <w:szCs w:val="20"/>
            <w:lang w:eastAsia="en-US"/>
          </w:rPr>
          <w:instrText>41" \</w:instrText>
        </w:r>
        <w:r>
          <w:rPr>
            <w:sz w:val="20"/>
            <w:szCs w:val="20"/>
            <w:lang w:val="en-US" w:eastAsia="en-US"/>
          </w:rPr>
          <w:instrText>o</w:instrText>
        </w:r>
        <w:r w:rsidRPr="003C30FD">
          <w:rPr>
            <w:sz w:val="20"/>
            <w:szCs w:val="20"/>
            <w:lang w:eastAsia="en-US"/>
          </w:rPr>
          <w:instrText xml:space="preserve"> "+" </w:instrText>
        </w:r>
        <w:r w:rsidRPr="003C30FD">
          <w:rPr>
            <w:sz w:val="20"/>
            <w:szCs w:val="20"/>
            <w:lang w:eastAsia="en-US"/>
          </w:rPr>
          <w:fldChar w:fldCharType="separate"/>
        </w:r>
        <w:r>
          <w:rPr>
            <w:rStyle w:val="a4"/>
            <w:sz w:val="20"/>
            <w:szCs w:val="20"/>
            <w:lang w:eastAsia="en-US"/>
          </w:rPr>
          <w:t>перечнем</w:t>
        </w:r>
        <w:r w:rsidRPr="003C30FD">
          <w:rPr>
            <w:sz w:val="20"/>
            <w:szCs w:val="20"/>
            <w:lang w:eastAsia="en-US"/>
          </w:rPr>
          <w:fldChar w:fldCharType="end"/>
        </w:r>
        <w:r>
          <w:rPr>
            <w:sz w:val="20"/>
            <w:szCs w:val="20"/>
            <w:lang w:eastAsia="en-US"/>
          </w:rPr>
          <w:t xml:space="preserve"> видов бытовых услуг, подлежащих включению в государственный информационный ресурс «Реестр бытовых услуг Республики Беларусь», согласно приложению к Положению о государственном информационном ресурсе «Реестр бытовых услуг Республики Беларусь», утвержденному постановлением Совета Министров Республики Беларусь от 28</w:t>
        </w:r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>ноября 2014</w:t>
        </w:r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>г. №</w:t>
        </w:r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>1108 (Национальный правовой Интернет-портал Республики Беларусь, 04.12.2014, 5/39773).</w:t>
        </w:r>
      </w:ins>
    </w:p>
    <w:p w:rsidR="0040598B" w:rsidRDefault="0040598B" w:rsidP="0040598B">
      <w:pPr>
        <w:spacing w:before="160" w:after="240"/>
        <w:ind w:firstLine="567"/>
        <w:jc w:val="both"/>
      </w:pPr>
      <w:bookmarkStart w:id="102" w:name="a10"/>
      <w:bookmarkEnd w:id="102"/>
      <w:r>
        <w:rPr>
          <w:sz w:val="20"/>
          <w:szCs w:val="20"/>
          <w:vertAlign w:val="superscript"/>
          <w:lang w:eastAsia="en-US"/>
        </w:rPr>
        <w:t>3</w:t>
      </w:r>
      <w:ins w:id="103" w:author="Unknown" w:date="2016-09-25T00:00:00Z">
        <w:r>
          <w:rPr>
            <w:sz w:val="20"/>
            <w:szCs w:val="20"/>
            <w:lang w:val="en-US" w:eastAsia="en-US"/>
          </w:rPr>
          <w:t> </w:t>
        </w:r>
        <w:r>
          <w:rPr>
            <w:sz w:val="20"/>
            <w:szCs w:val="20"/>
            <w:lang w:eastAsia="en-US"/>
          </w:rPr>
          <w:t>Дополнительная информация, касающаяся оказываемых бытовых услуг.</w:t>
        </w:r>
      </w:ins>
    </w:p>
    <w:p w:rsidR="00DF3C40" w:rsidRDefault="00DF3C40"/>
    <w:sectPr w:rsidR="00DF3C40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8B"/>
    <w:rsid w:val="0040598B"/>
    <w:rsid w:val="009924B8"/>
    <w:rsid w:val="00D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63063-E72F-4DCF-9CBB-84765A47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98B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40598B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40598B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locked/>
    <w:rsid w:val="004059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40598B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1095</Words>
  <Characters>6248</Characters>
  <Application>Microsoft Office Word</Application>
  <DocSecurity>0</DocSecurity>
  <Lines>52</Lines>
  <Paragraphs>14</Paragraphs>
  <ScaleCrop>false</ScaleCrop>
  <Company>diakov.net</Company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2020-06-23T12:48:00Z</dcterms:created>
  <dcterms:modified xsi:type="dcterms:W3CDTF">2020-06-24T09:28:00Z</dcterms:modified>
</cp:coreProperties>
</file>