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8"/>
        <w:gridCol w:w="8602"/>
      </w:tblGrid>
      <w:tr w:rsidR="00A12AF3" w:rsidTr="007001F3">
        <w:tc>
          <w:tcPr>
            <w:tcW w:w="11160" w:type="dxa"/>
            <w:gridSpan w:val="2"/>
          </w:tcPr>
          <w:p w:rsidR="00A12AF3" w:rsidRPr="00F1193F" w:rsidRDefault="00A12AF3" w:rsidP="007001F3">
            <w:pPr>
              <w:spacing w:before="100" w:after="100"/>
              <w:jc w:val="center"/>
              <w:rPr>
                <w:b/>
                <w:bCs/>
                <w:sz w:val="28"/>
                <w:szCs w:val="28"/>
              </w:rPr>
            </w:pPr>
            <w:r w:rsidRPr="00F1193F">
              <w:rPr>
                <w:b/>
                <w:bCs/>
                <w:sz w:val="28"/>
                <w:szCs w:val="28"/>
              </w:rPr>
              <w:t>Административная процедура № 9.</w:t>
            </w:r>
            <w:r>
              <w:rPr>
                <w:b/>
                <w:bCs/>
                <w:sz w:val="28"/>
                <w:szCs w:val="28"/>
              </w:rPr>
              <w:t>25</w:t>
            </w:r>
          </w:p>
          <w:p w:rsidR="00A12AF3" w:rsidRPr="00F01B75" w:rsidRDefault="00A12AF3" w:rsidP="007001F3">
            <w:pPr>
              <w:jc w:val="center"/>
              <w:rPr>
                <w:b/>
                <w:bCs/>
                <w:sz w:val="28"/>
                <w:szCs w:val="28"/>
              </w:rPr>
            </w:pPr>
            <w:r w:rsidRPr="00407A94">
              <w:rPr>
                <w:b/>
                <w:bCs/>
                <w:sz w:val="28"/>
                <w:szCs w:val="28"/>
              </w:rPr>
              <w:t>«</w:t>
            </w:r>
            <w:ins w:id="0" w:author="Unknown" w:date="2018-01-31T00:00:00Z">
              <w:r w:rsidRPr="00407A94">
                <w:rPr>
                  <w:b/>
                  <w:sz w:val="28"/>
                  <w:szCs w:val="28"/>
                </w:rPr>
                <w:t xml:space="preserve">Согласование маршрута движения и ассортиментного перечня товаров автомагазина, в котором предполагается розничная торговля алкогольными напитками на территории сельской </w:t>
              </w:r>
              <w:proofErr w:type="gramStart"/>
              <w:r w:rsidRPr="00407A94">
                <w:rPr>
                  <w:b/>
                  <w:sz w:val="28"/>
                  <w:szCs w:val="28"/>
                </w:rPr>
                <w:t>местности</w:t>
              </w:r>
            </w:ins>
            <w:r>
              <w:rPr>
                <w:b/>
                <w:sz w:val="28"/>
                <w:szCs w:val="28"/>
              </w:rPr>
              <w:t>»</w:t>
            </w:r>
            <w:ins w:id="1" w:author="Unknown" w:date="2019-02-21T00:00:00Z">
              <w:r w:rsidRPr="00F01B75">
                <w:rPr>
                  <w:b/>
                  <w:sz w:val="28"/>
                  <w:szCs w:val="28"/>
                </w:rPr>
                <w:t xml:space="preserve"> </w:t>
              </w:r>
            </w:ins>
            <w:ins w:id="2" w:author="Unknown" w:date="2017-05-05T00:00:00Z">
              <w:r w:rsidRPr="00F01B75">
                <w:rPr>
                  <w:b/>
                  <w:sz w:val="28"/>
                  <w:szCs w:val="28"/>
                </w:rPr>
                <w:t xml:space="preserve"> </w:t>
              </w:r>
            </w:ins>
            <w:proofErr w:type="gramEnd"/>
          </w:p>
        </w:tc>
      </w:tr>
      <w:tr w:rsidR="00A12AF3" w:rsidTr="007001F3">
        <w:trPr>
          <w:trHeight w:val="1994"/>
        </w:trPr>
        <w:tc>
          <w:tcPr>
            <w:tcW w:w="2558" w:type="dxa"/>
            <w:tcMar>
              <w:left w:w="0" w:type="dxa"/>
              <w:right w:w="0" w:type="dxa"/>
            </w:tcMar>
          </w:tcPr>
          <w:p w:rsidR="00A12AF3" w:rsidRPr="00722542" w:rsidRDefault="00A12AF3" w:rsidP="007001F3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Наименование структурного подразделени</w:t>
            </w:r>
            <w:r>
              <w:rPr>
                <w:b/>
                <w:bCs/>
                <w:sz w:val="26"/>
                <w:szCs w:val="26"/>
              </w:rPr>
              <w:t>я</w:t>
            </w:r>
            <w:r w:rsidRPr="00722542">
              <w:rPr>
                <w:b/>
                <w:bCs/>
                <w:sz w:val="26"/>
                <w:szCs w:val="26"/>
              </w:rPr>
              <w:t>, выполняющего административную процедуру</w:t>
            </w:r>
          </w:p>
          <w:p w:rsidR="00A12AF3" w:rsidRPr="00722542" w:rsidRDefault="00A12AF3" w:rsidP="007001F3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BB0CD7" w:rsidRDefault="00BB0CD7" w:rsidP="00BB0CD7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Служба «одно окно»</w:t>
            </w:r>
          </w:p>
          <w:p w:rsidR="00BB0CD7" w:rsidRDefault="00BB0CD7" w:rsidP="00BB0CD7">
            <w:pPr>
              <w:spacing w:line="280" w:lineRule="exact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  <w:proofErr w:type="spellStart"/>
            <w:r>
              <w:rPr>
                <w:sz w:val="30"/>
                <w:szCs w:val="30"/>
              </w:rPr>
              <w:t>пл.Свободы</w:t>
            </w:r>
            <w:proofErr w:type="spellEnd"/>
            <w:r>
              <w:rPr>
                <w:sz w:val="30"/>
                <w:szCs w:val="30"/>
              </w:rPr>
              <w:t xml:space="preserve"> 2, каб.101, тел. 57331, 142</w:t>
            </w:r>
          </w:p>
          <w:p w:rsidR="00BB0CD7" w:rsidRDefault="00BB0CD7" w:rsidP="00BB0CD7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управления обеспечения функций службы «одно окно»</w:t>
            </w:r>
          </w:p>
          <w:p w:rsidR="00BB0CD7" w:rsidRDefault="00BB0CD7" w:rsidP="00BB0CD7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Литвин Тамара </w:t>
            </w:r>
            <w:proofErr w:type="gramStart"/>
            <w:r>
              <w:rPr>
                <w:sz w:val="28"/>
                <w:szCs w:val="28"/>
              </w:rPr>
              <w:t xml:space="preserve">Георгиевна,   </w:t>
            </w:r>
            <w:proofErr w:type="gramEnd"/>
            <w:r>
              <w:rPr>
                <w:sz w:val="28"/>
                <w:szCs w:val="28"/>
              </w:rPr>
              <w:t xml:space="preserve"> Яблонская Вероника Леонидовна </w:t>
            </w:r>
          </w:p>
          <w:p w:rsidR="00BB0CD7" w:rsidRDefault="00BB0CD7" w:rsidP="00BB0CD7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приема: пн., </w:t>
            </w:r>
            <w:proofErr w:type="spellStart"/>
            <w:r>
              <w:rPr>
                <w:sz w:val="24"/>
                <w:szCs w:val="24"/>
              </w:rPr>
              <w:t>вт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чт</w:t>
            </w:r>
            <w:proofErr w:type="spellEnd"/>
            <w:r>
              <w:rPr>
                <w:sz w:val="24"/>
                <w:szCs w:val="24"/>
              </w:rPr>
              <w:t>, пт. с 8.00 до 13.00, с 14.00 до 17.00</w:t>
            </w:r>
          </w:p>
          <w:p w:rsidR="00BB0CD7" w:rsidRDefault="00BB0CD7" w:rsidP="00BB0CD7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с 8.00 до 13.00, с 14.00 до 20.00,</w:t>
            </w:r>
          </w:p>
          <w:p w:rsidR="00A12AF3" w:rsidRDefault="00BB0CD7" w:rsidP="00BB0CD7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каждая четвертая суббота месяца с 9.00 до 13.00</w:t>
            </w:r>
            <w:bookmarkStart w:id="3" w:name="_GoBack"/>
            <w:bookmarkEnd w:id="3"/>
          </w:p>
        </w:tc>
      </w:tr>
      <w:tr w:rsidR="00A12AF3" w:rsidTr="007001F3">
        <w:trPr>
          <w:trHeight w:val="1716"/>
        </w:trPr>
        <w:tc>
          <w:tcPr>
            <w:tcW w:w="2558" w:type="dxa"/>
            <w:tcMar>
              <w:left w:w="0" w:type="dxa"/>
              <w:right w:w="0" w:type="dxa"/>
            </w:tcMar>
          </w:tcPr>
          <w:p w:rsidR="00A12AF3" w:rsidRDefault="00A12AF3" w:rsidP="007001F3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Документы и (или) сведения, представляемые юридическим лицом и индивидуальным предпринимателем для осуществления административной процедуры</w:t>
            </w:r>
          </w:p>
          <w:p w:rsidR="00A12AF3" w:rsidRPr="00722542" w:rsidRDefault="00A12AF3" w:rsidP="007001F3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A12AF3" w:rsidRPr="00F01B75" w:rsidRDefault="00A12AF3" w:rsidP="007001F3">
            <w:pPr>
              <w:pStyle w:val="table10"/>
              <w:spacing w:line="240" w:lineRule="exact"/>
              <w:rPr>
                <w:color w:val="000000"/>
                <w:sz w:val="28"/>
                <w:szCs w:val="28"/>
              </w:rPr>
            </w:pPr>
            <w:r w:rsidRPr="00F01B75">
              <w:rPr>
                <w:color w:val="000000"/>
                <w:sz w:val="28"/>
                <w:szCs w:val="28"/>
              </w:rPr>
              <w:t>Заявление</w:t>
            </w:r>
          </w:p>
          <w:p w:rsidR="00A12AF3" w:rsidRPr="00F1193F" w:rsidRDefault="00A12AF3" w:rsidP="007001F3">
            <w:pPr>
              <w:pStyle w:val="table10"/>
              <w:spacing w:line="240" w:lineRule="exact"/>
              <w:rPr>
                <w:sz w:val="24"/>
                <w:szCs w:val="24"/>
              </w:rPr>
            </w:pPr>
          </w:p>
        </w:tc>
      </w:tr>
      <w:tr w:rsidR="00A12AF3" w:rsidTr="007001F3">
        <w:tc>
          <w:tcPr>
            <w:tcW w:w="2558" w:type="dxa"/>
            <w:tcMar>
              <w:left w:w="0" w:type="dxa"/>
              <w:right w:w="0" w:type="dxa"/>
            </w:tcMar>
          </w:tcPr>
          <w:p w:rsidR="00A12AF3" w:rsidRPr="00722542" w:rsidRDefault="00A12AF3" w:rsidP="007001F3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Размер платы, взимаемой при осуществлении административной процедуры</w:t>
            </w:r>
          </w:p>
          <w:p w:rsidR="00A12AF3" w:rsidRPr="00722542" w:rsidRDefault="00A12AF3" w:rsidP="007001F3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A12AF3" w:rsidRDefault="00A12AF3" w:rsidP="007001F3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бесплатно</w:t>
            </w:r>
          </w:p>
        </w:tc>
      </w:tr>
      <w:tr w:rsidR="00A12AF3" w:rsidTr="007001F3">
        <w:trPr>
          <w:trHeight w:val="1129"/>
        </w:trPr>
        <w:tc>
          <w:tcPr>
            <w:tcW w:w="2558" w:type="dxa"/>
            <w:tcMar>
              <w:left w:w="0" w:type="dxa"/>
              <w:right w:w="0" w:type="dxa"/>
            </w:tcMar>
          </w:tcPr>
          <w:p w:rsidR="00A12AF3" w:rsidRPr="00722542" w:rsidRDefault="00A12AF3" w:rsidP="007001F3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Максимальный срок осуществления административной процедуры</w:t>
            </w: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A12AF3" w:rsidRPr="005F1E02" w:rsidRDefault="00A12AF3" w:rsidP="007001F3">
            <w:pPr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 рабочих</w:t>
            </w:r>
            <w:r w:rsidRPr="005F1E0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дней</w:t>
            </w:r>
          </w:p>
        </w:tc>
      </w:tr>
      <w:tr w:rsidR="00A12AF3" w:rsidTr="007001F3">
        <w:tc>
          <w:tcPr>
            <w:tcW w:w="2558" w:type="dxa"/>
            <w:tcMar>
              <w:left w:w="0" w:type="dxa"/>
              <w:right w:w="0" w:type="dxa"/>
            </w:tcMar>
          </w:tcPr>
          <w:p w:rsidR="00A12AF3" w:rsidRPr="00722542" w:rsidRDefault="00A12AF3" w:rsidP="007001F3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722542">
              <w:rPr>
                <w:b/>
                <w:bCs/>
                <w:sz w:val="26"/>
                <w:szCs w:val="26"/>
              </w:rPr>
              <w:t>Срок действия справки, другого документа (реше</w:t>
            </w:r>
            <w:r>
              <w:rPr>
                <w:b/>
                <w:bCs/>
                <w:sz w:val="26"/>
                <w:szCs w:val="26"/>
              </w:rPr>
              <w:t>ния), выдаваемых (принимаемого</w:t>
            </w:r>
            <w:r w:rsidRPr="00722542">
              <w:rPr>
                <w:b/>
                <w:bCs/>
                <w:sz w:val="26"/>
                <w:szCs w:val="26"/>
              </w:rPr>
              <w:t>) при осуществлении административной процедуры</w:t>
            </w:r>
          </w:p>
        </w:tc>
        <w:tc>
          <w:tcPr>
            <w:tcW w:w="8602" w:type="dxa"/>
            <w:tcMar>
              <w:left w:w="0" w:type="dxa"/>
              <w:right w:w="0" w:type="dxa"/>
            </w:tcMar>
          </w:tcPr>
          <w:p w:rsidR="00A12AF3" w:rsidRPr="00407A94" w:rsidRDefault="00A12AF3" w:rsidP="007001F3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407A94">
              <w:rPr>
                <w:sz w:val="28"/>
                <w:szCs w:val="28"/>
              </w:rPr>
              <w:t>бессрочно</w:t>
            </w:r>
          </w:p>
          <w:p w:rsidR="00A12AF3" w:rsidRPr="00F1193F" w:rsidRDefault="00A12AF3" w:rsidP="007001F3">
            <w:pPr>
              <w:spacing w:line="280" w:lineRule="exact"/>
              <w:jc w:val="both"/>
              <w:rPr>
                <w:sz w:val="24"/>
                <w:szCs w:val="24"/>
              </w:rPr>
            </w:pPr>
          </w:p>
        </w:tc>
      </w:tr>
    </w:tbl>
    <w:p w:rsidR="00A12AF3" w:rsidRDefault="00A12AF3" w:rsidP="00A12AF3"/>
    <w:p w:rsidR="001606EB" w:rsidRDefault="001606EB"/>
    <w:sectPr w:rsidR="001606EB">
      <w:pgSz w:w="11906" w:h="16838"/>
      <w:pgMar w:top="360" w:right="386" w:bottom="36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AF3"/>
    <w:rsid w:val="001606EB"/>
    <w:rsid w:val="00A12AF3"/>
    <w:rsid w:val="00BB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98766C-0F1A-45E2-8C0C-84E28DB4F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AF3"/>
    <w:pPr>
      <w:spacing w:after="0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uiPriority w:val="99"/>
    <w:rsid w:val="00A12AF3"/>
    <w:pPr>
      <w:spacing w:after="100"/>
    </w:pPr>
    <w:rPr>
      <w:color w:val="auto"/>
      <w:sz w:val="20"/>
      <w:szCs w:val="20"/>
    </w:rPr>
  </w:style>
  <w:style w:type="paragraph" w:customStyle="1" w:styleId="a3">
    <w:name w:val="Знак"/>
    <w:basedOn w:val="a"/>
    <w:autoRedefine/>
    <w:uiPriority w:val="99"/>
    <w:rsid w:val="00A12AF3"/>
    <w:pPr>
      <w:autoSpaceDE w:val="0"/>
      <w:autoSpaceDN w:val="0"/>
      <w:adjustRightInd w:val="0"/>
    </w:pPr>
    <w:rPr>
      <w:rFonts w:ascii="Arial" w:hAnsi="Arial" w:cs="Arial"/>
      <w:color w:val="auto"/>
      <w:sz w:val="20"/>
      <w:szCs w:val="20"/>
      <w:lang w:val="en-ZA" w:eastAsia="en-ZA"/>
    </w:rPr>
  </w:style>
  <w:style w:type="character" w:customStyle="1" w:styleId="table100">
    <w:name w:val="table10 Знак"/>
    <w:basedOn w:val="a0"/>
    <w:link w:val="table10"/>
    <w:uiPriority w:val="99"/>
    <w:locked/>
    <w:rsid w:val="00A12AF3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4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931</Characters>
  <Application>Microsoft Office Word</Application>
  <DocSecurity>0</DocSecurity>
  <Lines>7</Lines>
  <Paragraphs>2</Paragraphs>
  <ScaleCrop>false</ScaleCrop>
  <Company>diakov.net</Company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2020-06-23T12:47:00Z</dcterms:created>
  <dcterms:modified xsi:type="dcterms:W3CDTF">2020-06-24T09:29:00Z</dcterms:modified>
</cp:coreProperties>
</file>