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8"/>
        <w:gridCol w:w="8602"/>
      </w:tblGrid>
      <w:tr w:rsidR="004F44CA" w:rsidTr="00046289">
        <w:tc>
          <w:tcPr>
            <w:tcW w:w="11160" w:type="dxa"/>
            <w:gridSpan w:val="2"/>
          </w:tcPr>
          <w:p w:rsidR="004F44CA" w:rsidRDefault="004F44CA" w:rsidP="00046289">
            <w:pPr>
              <w:spacing w:before="100" w:after="10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Административная процедура № 9.6</w:t>
            </w:r>
          </w:p>
          <w:p w:rsidR="004F44CA" w:rsidRDefault="004F44CA" w:rsidP="00046289">
            <w:pPr>
              <w:jc w:val="center"/>
              <w:rPr>
                <w:b/>
                <w:sz w:val="28"/>
                <w:szCs w:val="28"/>
              </w:rPr>
            </w:pPr>
            <w:r w:rsidRPr="007D1C80">
              <w:rPr>
                <w:b/>
                <w:bCs/>
                <w:sz w:val="28"/>
                <w:szCs w:val="28"/>
              </w:rPr>
              <w:t>«</w:t>
            </w:r>
            <w:ins w:id="0" w:author="Unknown" w:date="2019-02-21T00:00:00Z">
              <w:r w:rsidRPr="007D1C80">
                <w:rPr>
                  <w:b/>
                  <w:sz w:val="28"/>
                  <w:szCs w:val="28"/>
                </w:rPr>
                <w:t xml:space="preserve">Согласование режима работы розничного торгового объекта, объекта общественного питания, объекта бытового обслуживания, торгового центра, рынка после </w:t>
              </w:r>
            </w:ins>
          </w:p>
          <w:p w:rsidR="004F44CA" w:rsidRPr="007D1C80" w:rsidRDefault="004F44CA" w:rsidP="00046289">
            <w:pPr>
              <w:jc w:val="center"/>
              <w:rPr>
                <w:b/>
                <w:bCs/>
                <w:sz w:val="28"/>
                <w:szCs w:val="28"/>
              </w:rPr>
            </w:pPr>
            <w:ins w:id="1" w:author="Unknown" w:date="2019-02-21T00:00:00Z">
              <w:r w:rsidRPr="007D1C80">
                <w:rPr>
                  <w:b/>
                  <w:sz w:val="28"/>
                  <w:szCs w:val="28"/>
                </w:rPr>
                <w:t>23.00 и до 7.00</w:t>
              </w:r>
            </w:ins>
            <w:r w:rsidRPr="007D1C80">
              <w:rPr>
                <w:b/>
                <w:bCs/>
                <w:sz w:val="28"/>
                <w:szCs w:val="28"/>
              </w:rPr>
              <w:t xml:space="preserve"> »</w:t>
            </w:r>
          </w:p>
          <w:p w:rsidR="004F44CA" w:rsidRDefault="004F44CA" w:rsidP="00046289">
            <w:pPr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4F44CA" w:rsidTr="00046289">
        <w:trPr>
          <w:trHeight w:val="1994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4F44CA" w:rsidRPr="00722542" w:rsidRDefault="004F44CA" w:rsidP="00046289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722542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4F44CA" w:rsidRPr="00722542" w:rsidRDefault="004F44CA" w:rsidP="00046289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02745C" w:rsidRDefault="0002745C" w:rsidP="0002745C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02745C" w:rsidRDefault="0002745C" w:rsidP="0002745C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</w:t>
            </w:r>
            <w:proofErr w:type="gramStart"/>
            <w:r>
              <w:rPr>
                <w:sz w:val="30"/>
                <w:szCs w:val="30"/>
              </w:rPr>
              <w:t>.В</w:t>
            </w:r>
            <w:proofErr w:type="gramEnd"/>
            <w:r>
              <w:rPr>
                <w:sz w:val="30"/>
                <w:szCs w:val="30"/>
              </w:rPr>
              <w:t>оложин</w:t>
            </w:r>
            <w:proofErr w:type="spellEnd"/>
            <w:r>
              <w:rPr>
                <w:sz w:val="30"/>
                <w:szCs w:val="30"/>
              </w:rPr>
              <w:t>, пл.Свободы 2, каб.101, тел. 57331, 142</w:t>
            </w:r>
          </w:p>
          <w:p w:rsidR="0002745C" w:rsidRDefault="0002745C" w:rsidP="0002745C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02745C" w:rsidRDefault="0002745C" w:rsidP="0002745C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Георгиевна,    Яблонская Вероника Леонидовна </w:t>
            </w:r>
          </w:p>
          <w:p w:rsidR="0002745C" w:rsidRDefault="0002745C" w:rsidP="0002745C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sz w:val="24"/>
                <w:szCs w:val="24"/>
              </w:rPr>
              <w:t>чт</w:t>
            </w:r>
            <w:proofErr w:type="spellEnd"/>
            <w:proofErr w:type="gramEnd"/>
            <w:r>
              <w:rPr>
                <w:sz w:val="24"/>
                <w:szCs w:val="24"/>
              </w:rPr>
              <w:t>, пт. с 8.00 до 13.00, с 14.00 до 17.00</w:t>
            </w:r>
          </w:p>
          <w:p w:rsidR="0002745C" w:rsidRDefault="0002745C" w:rsidP="0002745C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4F44CA" w:rsidRDefault="0002745C" w:rsidP="0002745C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</w:p>
        </w:tc>
      </w:tr>
      <w:tr w:rsidR="004F44CA" w:rsidTr="00046289">
        <w:trPr>
          <w:trHeight w:val="1716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4F44CA" w:rsidRDefault="004F44CA" w:rsidP="00046289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4F44CA" w:rsidRPr="00722542" w:rsidRDefault="004F44CA" w:rsidP="00046289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4F44CA" w:rsidRDefault="004F44CA" w:rsidP="00046289">
            <w:pPr>
              <w:pStyle w:val="table10"/>
              <w:spacing w:line="240" w:lineRule="exact"/>
              <w:rPr>
                <w:sz w:val="30"/>
                <w:szCs w:val="30"/>
              </w:rPr>
            </w:pPr>
            <w:r w:rsidRPr="005F1E02">
              <w:rPr>
                <w:sz w:val="28"/>
                <w:szCs w:val="28"/>
              </w:rPr>
              <w:t>заявление</w:t>
            </w:r>
            <w:r w:rsidRPr="005F1E02">
              <w:rPr>
                <w:sz w:val="28"/>
                <w:szCs w:val="28"/>
              </w:rPr>
              <w:br/>
            </w:r>
            <w:r w:rsidRPr="005F1E02">
              <w:rPr>
                <w:sz w:val="28"/>
                <w:szCs w:val="28"/>
              </w:rPr>
              <w:br/>
            </w:r>
          </w:p>
        </w:tc>
      </w:tr>
      <w:tr w:rsidR="004F44CA" w:rsidTr="00046289">
        <w:tc>
          <w:tcPr>
            <w:tcW w:w="2558" w:type="dxa"/>
            <w:tcMar>
              <w:left w:w="0" w:type="dxa"/>
              <w:right w:w="0" w:type="dxa"/>
            </w:tcMar>
          </w:tcPr>
          <w:p w:rsidR="004F44CA" w:rsidRPr="00722542" w:rsidRDefault="004F44CA" w:rsidP="00046289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4F44CA" w:rsidRPr="00722542" w:rsidRDefault="004F44CA" w:rsidP="00046289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4F44CA" w:rsidRDefault="004F44CA" w:rsidP="00046289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4F44CA" w:rsidTr="00046289">
        <w:trPr>
          <w:trHeight w:val="1129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4F44CA" w:rsidRPr="00722542" w:rsidRDefault="004F44CA" w:rsidP="00046289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4F44CA" w:rsidRPr="005F1E02" w:rsidRDefault="004F44CA" w:rsidP="00046289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5F1E02"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>рабочих дней</w:t>
            </w:r>
          </w:p>
        </w:tc>
      </w:tr>
      <w:tr w:rsidR="004F44CA" w:rsidTr="00046289">
        <w:tc>
          <w:tcPr>
            <w:tcW w:w="2558" w:type="dxa"/>
            <w:tcMar>
              <w:left w:w="0" w:type="dxa"/>
              <w:right w:w="0" w:type="dxa"/>
            </w:tcMar>
          </w:tcPr>
          <w:p w:rsidR="004F44CA" w:rsidRPr="00722542" w:rsidRDefault="004F44CA" w:rsidP="00046289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Срок действия справки, другого документа (реше</w:t>
            </w:r>
            <w:r>
              <w:rPr>
                <w:b/>
                <w:bCs/>
                <w:sz w:val="26"/>
                <w:szCs w:val="26"/>
              </w:rPr>
              <w:t xml:space="preserve">ния), </w:t>
            </w:r>
            <w:proofErr w:type="gramStart"/>
            <w:r>
              <w:rPr>
                <w:b/>
                <w:bCs/>
                <w:sz w:val="26"/>
                <w:szCs w:val="26"/>
              </w:rPr>
              <w:t>выдаваемых</w:t>
            </w:r>
            <w:proofErr w:type="gramEnd"/>
            <w:r>
              <w:rPr>
                <w:b/>
                <w:bCs/>
                <w:sz w:val="26"/>
                <w:szCs w:val="26"/>
              </w:rPr>
              <w:t xml:space="preserve"> (принимаемого</w:t>
            </w:r>
            <w:r w:rsidRPr="00722542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4F44CA" w:rsidRDefault="004F44CA" w:rsidP="00046289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4F44CA" w:rsidRDefault="004F44CA" w:rsidP="004F44CA"/>
    <w:p w:rsidR="004F44CA" w:rsidRDefault="004F44CA" w:rsidP="004F44CA"/>
    <w:p w:rsidR="004F44CA" w:rsidRDefault="004F44CA" w:rsidP="004F44CA">
      <w:pPr>
        <w:spacing w:before="160" w:after="160"/>
        <w:jc w:val="right"/>
        <w:rPr>
          <w:lang w:eastAsia="en-US"/>
        </w:rPr>
      </w:pPr>
      <w:bookmarkStart w:id="2" w:name="a21"/>
      <w:bookmarkEnd w:id="2"/>
    </w:p>
    <w:p w:rsidR="004F44CA" w:rsidRDefault="004F44CA" w:rsidP="004F44CA">
      <w:pPr>
        <w:spacing w:before="160" w:after="160"/>
        <w:jc w:val="right"/>
        <w:rPr>
          <w:lang w:eastAsia="en-US"/>
        </w:rPr>
      </w:pPr>
    </w:p>
    <w:p w:rsidR="004F44CA" w:rsidRDefault="004F44CA" w:rsidP="004F44CA">
      <w:pPr>
        <w:spacing w:before="160" w:after="160"/>
        <w:jc w:val="right"/>
        <w:rPr>
          <w:lang w:eastAsia="en-US"/>
        </w:rPr>
      </w:pPr>
    </w:p>
    <w:p w:rsidR="004F44CA" w:rsidRDefault="004F44CA" w:rsidP="004F44CA">
      <w:pPr>
        <w:spacing w:before="160" w:after="160"/>
        <w:jc w:val="right"/>
        <w:rPr>
          <w:lang w:eastAsia="en-US"/>
        </w:rPr>
      </w:pPr>
    </w:p>
    <w:p w:rsidR="004F44CA" w:rsidRDefault="004F44CA" w:rsidP="004F44CA">
      <w:pPr>
        <w:spacing w:before="160" w:after="160"/>
        <w:jc w:val="right"/>
        <w:rPr>
          <w:lang w:eastAsia="en-US"/>
        </w:rPr>
      </w:pPr>
    </w:p>
    <w:p w:rsidR="004F44CA" w:rsidRDefault="004F44CA" w:rsidP="004F44CA">
      <w:pPr>
        <w:spacing w:before="160" w:after="160"/>
        <w:jc w:val="right"/>
        <w:rPr>
          <w:lang w:eastAsia="en-US"/>
        </w:rPr>
      </w:pPr>
    </w:p>
    <w:p w:rsidR="004F44CA" w:rsidRDefault="004F44CA" w:rsidP="004F44CA">
      <w:pPr>
        <w:spacing w:before="160" w:after="160"/>
        <w:jc w:val="right"/>
        <w:rPr>
          <w:lang w:eastAsia="en-US"/>
        </w:rPr>
      </w:pPr>
    </w:p>
    <w:p w:rsidR="004F44CA" w:rsidRDefault="004F44CA" w:rsidP="004F44CA">
      <w:pPr>
        <w:spacing w:before="160" w:after="160"/>
        <w:jc w:val="right"/>
        <w:rPr>
          <w:lang w:eastAsia="en-US"/>
        </w:rPr>
      </w:pPr>
    </w:p>
    <w:p w:rsidR="004F44CA" w:rsidRDefault="004F44CA" w:rsidP="004F44CA">
      <w:pPr>
        <w:spacing w:before="160" w:after="160"/>
        <w:jc w:val="right"/>
        <w:rPr>
          <w:lang w:eastAsia="en-US"/>
        </w:rPr>
      </w:pPr>
    </w:p>
    <w:p w:rsidR="004F44CA" w:rsidRPr="00374AF2" w:rsidRDefault="004F44CA" w:rsidP="004F44CA">
      <w:pPr>
        <w:spacing w:before="160" w:after="160"/>
        <w:jc w:val="right"/>
        <w:rPr>
          <w:color w:val="auto"/>
          <w:lang w:val="en-US" w:eastAsia="en-US"/>
        </w:rPr>
      </w:pPr>
      <w:r>
        <w:rPr>
          <w:lang w:eastAsia="en-US"/>
        </w:rPr>
        <w:t>9.6</w:t>
      </w:r>
    </w:p>
    <w:p w:rsidR="004F44CA" w:rsidRPr="00374AF2" w:rsidRDefault="004F44CA" w:rsidP="004F44CA">
      <w:pPr>
        <w:spacing w:before="160" w:after="160"/>
        <w:jc w:val="center"/>
        <w:rPr>
          <w:color w:val="auto"/>
          <w:sz w:val="24"/>
          <w:szCs w:val="24"/>
          <w:lang w:val="en-US" w:eastAsia="en-US"/>
        </w:rPr>
      </w:pPr>
      <w:ins w:id="3" w:author="Unknown" w:date="2016-09-25T00:00:00Z">
        <w:r w:rsidRPr="00374AF2">
          <w:rPr>
            <w:sz w:val="24"/>
            <w:szCs w:val="24"/>
            <w:lang w:val="en-US" w:eastAsia="en-US"/>
          </w:rPr>
          <w:t>___________________________________________________________________________</w:t>
        </w:r>
      </w:ins>
    </w:p>
    <w:p w:rsidR="004F44CA" w:rsidRPr="00374AF2" w:rsidRDefault="004F44CA" w:rsidP="004F44CA">
      <w:pPr>
        <w:spacing w:before="160" w:after="160"/>
        <w:jc w:val="center"/>
        <w:rPr>
          <w:color w:val="auto"/>
          <w:sz w:val="20"/>
          <w:szCs w:val="20"/>
          <w:lang w:eastAsia="en-US"/>
        </w:rPr>
      </w:pPr>
      <w:r w:rsidRPr="00374AF2">
        <w:rPr>
          <w:sz w:val="20"/>
          <w:szCs w:val="20"/>
          <w:lang w:eastAsia="en-US"/>
        </w:rPr>
        <w:lastRenderedPageBreak/>
        <w:t>(</w:t>
      </w:r>
      <w:ins w:id="4" w:author="Unknown" w:date="2016-09-25T00:00:00Z">
        <w:r w:rsidRPr="00374AF2">
          <w:rPr>
            <w:sz w:val="20"/>
            <w:szCs w:val="20"/>
            <w:lang w:eastAsia="en-US"/>
          </w:rPr>
          <w:t xml:space="preserve">наименование районного, городского исполнительного комитета, </w:t>
        </w:r>
        <w:r w:rsidRPr="00374AF2">
          <w:rPr>
            <w:sz w:val="20"/>
            <w:szCs w:val="20"/>
            <w:lang w:eastAsia="en-US"/>
          </w:rPr>
          <w:br/>
          <w:t xml:space="preserve">местной администрации района в </w:t>
        </w:r>
        <w:proofErr w:type="gramStart"/>
        <w:r w:rsidRPr="00374AF2">
          <w:rPr>
            <w:sz w:val="20"/>
            <w:szCs w:val="20"/>
            <w:lang w:eastAsia="en-US"/>
          </w:rPr>
          <w:t>г</w:t>
        </w:r>
        <w:proofErr w:type="gramEnd"/>
        <w:r w:rsidRPr="00374AF2">
          <w:rPr>
            <w:sz w:val="20"/>
            <w:szCs w:val="20"/>
            <w:lang w:eastAsia="en-US"/>
          </w:rPr>
          <w:t>.</w:t>
        </w:r>
        <w:r w:rsidRPr="00374AF2">
          <w:rPr>
            <w:sz w:val="20"/>
            <w:szCs w:val="20"/>
            <w:lang w:val="en-US" w:eastAsia="en-US"/>
          </w:rPr>
          <w:t> </w:t>
        </w:r>
        <w:r w:rsidRPr="00374AF2">
          <w:rPr>
            <w:sz w:val="20"/>
            <w:szCs w:val="20"/>
            <w:lang w:eastAsia="en-US"/>
          </w:rPr>
          <w:t>Минске)</w:t>
        </w:r>
      </w:ins>
    </w:p>
    <w:p w:rsidR="004F44CA" w:rsidRPr="004F44CA" w:rsidRDefault="00B3140B" w:rsidP="004F44CA">
      <w:pPr>
        <w:spacing w:before="360"/>
        <w:jc w:val="center"/>
        <w:rPr>
          <w:b/>
          <w:bCs/>
          <w:color w:val="auto"/>
          <w:sz w:val="24"/>
          <w:szCs w:val="24"/>
          <w:lang w:eastAsia="en-US"/>
        </w:rPr>
      </w:pPr>
      <w:ins w:id="5" w:author="Unknown" w:date="2016-09-25T00:00:00Z">
        <w:r w:rsidRPr="00374AF2">
          <w:rPr>
            <w:b/>
            <w:bCs/>
            <w:sz w:val="24"/>
            <w:szCs w:val="24"/>
            <w:lang w:val="en-US" w:eastAsia="en-US"/>
          </w:rPr>
          <w:fldChar w:fldCharType="begin"/>
        </w:r>
        <w:r w:rsidR="004F44CA" w:rsidRPr="004F44CA">
          <w:rPr>
            <w:b/>
            <w:bCs/>
            <w:sz w:val="24"/>
            <w:szCs w:val="24"/>
            <w:lang w:eastAsia="en-US"/>
          </w:rPr>
          <w:instrText xml:space="preserve"> </w:instrText>
        </w:r>
        <w:r w:rsidR="004F44CA" w:rsidRPr="00374AF2">
          <w:rPr>
            <w:b/>
            <w:bCs/>
            <w:sz w:val="24"/>
            <w:szCs w:val="24"/>
            <w:lang w:val="en-US" w:eastAsia="en-US"/>
          </w:rPr>
          <w:instrText>HYPERLINK</w:instrText>
        </w:r>
        <w:r w:rsidR="004F44CA" w:rsidRPr="004F44CA">
          <w:rPr>
            <w:b/>
            <w:bCs/>
            <w:sz w:val="24"/>
            <w:szCs w:val="24"/>
            <w:lang w:eastAsia="en-US"/>
          </w:rPr>
          <w:instrText xml:space="preserve"> "</w:instrText>
        </w:r>
        <w:r w:rsidR="004F44CA" w:rsidRPr="00374AF2">
          <w:rPr>
            <w:b/>
            <w:bCs/>
            <w:sz w:val="24"/>
            <w:szCs w:val="24"/>
            <w:lang w:val="en-US" w:eastAsia="en-US"/>
          </w:rPr>
          <w:instrText>file</w:instrText>
        </w:r>
        <w:r w:rsidR="004F44CA" w:rsidRPr="004F44CA">
          <w:rPr>
            <w:b/>
            <w:bCs/>
            <w:sz w:val="24"/>
            <w:szCs w:val="24"/>
            <w:lang w:eastAsia="en-US"/>
          </w:rPr>
          <w:instrText>:///</w:instrText>
        </w:r>
        <w:r w:rsidR="004F44CA" w:rsidRPr="00374AF2">
          <w:rPr>
            <w:b/>
            <w:bCs/>
            <w:sz w:val="24"/>
            <w:szCs w:val="24"/>
            <w:lang w:val="en-US" w:eastAsia="en-US"/>
          </w:rPr>
          <w:instrText>C</w:instrText>
        </w:r>
        <w:r w:rsidR="004F44CA" w:rsidRPr="004F44CA">
          <w:rPr>
            <w:b/>
            <w:bCs/>
            <w:sz w:val="24"/>
            <w:szCs w:val="24"/>
            <w:lang w:eastAsia="en-US"/>
          </w:rPr>
          <w:instrText>:\\</w:instrText>
        </w:r>
        <w:r w:rsidR="004F44CA" w:rsidRPr="00374AF2">
          <w:rPr>
            <w:b/>
            <w:bCs/>
            <w:sz w:val="24"/>
            <w:szCs w:val="24"/>
            <w:lang w:val="en-US" w:eastAsia="en-US"/>
          </w:rPr>
          <w:instrText>Gbinfo</w:instrText>
        </w:r>
        <w:r w:rsidR="004F44CA" w:rsidRPr="004F44CA">
          <w:rPr>
            <w:b/>
            <w:bCs/>
            <w:sz w:val="24"/>
            <w:szCs w:val="24"/>
            <w:lang w:eastAsia="en-US"/>
          </w:rPr>
          <w:instrText>_</w:instrText>
        </w:r>
        <w:r w:rsidR="004F44CA" w:rsidRPr="00374AF2">
          <w:rPr>
            <w:b/>
            <w:bCs/>
            <w:sz w:val="24"/>
            <w:szCs w:val="24"/>
            <w:lang w:val="en-US" w:eastAsia="en-US"/>
          </w:rPr>
          <w:instrText>u</w:instrText>
        </w:r>
        <w:r w:rsidR="004F44CA" w:rsidRPr="004F44CA">
          <w:rPr>
            <w:b/>
            <w:bCs/>
            <w:sz w:val="24"/>
            <w:szCs w:val="24"/>
            <w:lang w:eastAsia="en-US"/>
          </w:rPr>
          <w:instrText>\\Одно%20Окно\\</w:instrText>
        </w:r>
        <w:r w:rsidR="004F44CA" w:rsidRPr="00374AF2">
          <w:rPr>
            <w:b/>
            <w:bCs/>
            <w:sz w:val="24"/>
            <w:szCs w:val="24"/>
            <w:lang w:val="en-US" w:eastAsia="en-US"/>
          </w:rPr>
          <w:instrText>Temp</w:instrText>
        </w:r>
        <w:r w:rsidR="004F44CA" w:rsidRPr="004F44CA">
          <w:rPr>
            <w:b/>
            <w:bCs/>
            <w:sz w:val="24"/>
            <w:szCs w:val="24"/>
            <w:lang w:eastAsia="en-US"/>
          </w:rPr>
          <w:instrText>\\166084.</w:instrText>
        </w:r>
        <w:r w:rsidR="004F44CA" w:rsidRPr="00374AF2">
          <w:rPr>
            <w:b/>
            <w:bCs/>
            <w:sz w:val="24"/>
            <w:szCs w:val="24"/>
            <w:lang w:val="en-US" w:eastAsia="en-US"/>
          </w:rPr>
          <w:instrText>xls</w:instrText>
        </w:r>
        <w:r w:rsidR="004F44CA" w:rsidRPr="004F44CA">
          <w:rPr>
            <w:b/>
            <w:bCs/>
            <w:sz w:val="24"/>
            <w:szCs w:val="24"/>
            <w:lang w:eastAsia="en-US"/>
          </w:rPr>
          <w:instrText>" \</w:instrText>
        </w:r>
        <w:r w:rsidR="004F44CA" w:rsidRPr="00374AF2">
          <w:rPr>
            <w:b/>
            <w:bCs/>
            <w:sz w:val="24"/>
            <w:szCs w:val="24"/>
            <w:lang w:val="en-US" w:eastAsia="en-US"/>
          </w:rPr>
          <w:instrText>o</w:instrText>
        </w:r>
        <w:r w:rsidR="004F44CA" w:rsidRPr="004F44CA">
          <w:rPr>
            <w:b/>
            <w:bCs/>
            <w:sz w:val="24"/>
            <w:szCs w:val="24"/>
            <w:lang w:eastAsia="en-US"/>
          </w:rPr>
          <w:instrText xml:space="preserve"> "-" </w:instrText>
        </w:r>
        <w:r w:rsidRPr="00374AF2">
          <w:rPr>
            <w:b/>
            <w:bCs/>
            <w:sz w:val="24"/>
            <w:szCs w:val="24"/>
            <w:lang w:val="en-US" w:eastAsia="en-US"/>
          </w:rPr>
          <w:fldChar w:fldCharType="separate"/>
        </w:r>
        <w:r w:rsidR="004F44CA" w:rsidRPr="004F44CA">
          <w:rPr>
            <w:b/>
            <w:bCs/>
            <w:color w:val="0038C8"/>
            <w:sz w:val="24"/>
            <w:szCs w:val="24"/>
            <w:u w:val="single"/>
            <w:lang w:eastAsia="en-US"/>
          </w:rPr>
          <w:t>ЗАЯВЛЕНИЕ</w:t>
        </w:r>
        <w:r w:rsidRPr="00374AF2">
          <w:rPr>
            <w:b/>
            <w:bCs/>
            <w:sz w:val="24"/>
            <w:szCs w:val="24"/>
            <w:lang w:val="en-US" w:eastAsia="en-US"/>
          </w:rPr>
          <w:fldChar w:fldCharType="end"/>
        </w:r>
      </w:ins>
    </w:p>
    <w:p w:rsidR="004F44CA" w:rsidRPr="00374AF2" w:rsidRDefault="004F44CA" w:rsidP="004F44CA">
      <w:pPr>
        <w:spacing w:before="160" w:after="160"/>
        <w:jc w:val="center"/>
        <w:rPr>
          <w:color w:val="auto"/>
          <w:sz w:val="24"/>
          <w:szCs w:val="24"/>
          <w:lang w:eastAsia="en-US"/>
        </w:rPr>
      </w:pPr>
      <w:r w:rsidRPr="00374AF2">
        <w:rPr>
          <w:b/>
          <w:bCs/>
          <w:sz w:val="24"/>
          <w:szCs w:val="24"/>
          <w:lang w:eastAsia="en-US"/>
        </w:rPr>
        <w:t>о</w:t>
      </w:r>
      <w:ins w:id="6" w:author="Unknown" w:date="2016-09-25T00:00:00Z">
        <w:r w:rsidRPr="00374AF2">
          <w:rPr>
            <w:b/>
            <w:bCs/>
            <w:sz w:val="24"/>
            <w:szCs w:val="24"/>
            <w:lang w:eastAsia="en-US"/>
          </w:rPr>
          <w:t xml:space="preserve"> включении сведений в государственный информационный ресурс </w:t>
        </w:r>
        <w:r w:rsidRPr="00374AF2">
          <w:rPr>
            <w:sz w:val="24"/>
            <w:szCs w:val="24"/>
            <w:lang w:eastAsia="en-US"/>
          </w:rPr>
          <w:br/>
        </w:r>
        <w:r w:rsidRPr="00374AF2">
          <w:rPr>
            <w:b/>
            <w:bCs/>
            <w:sz w:val="24"/>
            <w:szCs w:val="24"/>
            <w:lang w:eastAsia="en-US"/>
          </w:rPr>
          <w:t xml:space="preserve">«Реестр бытовых услуг Республики Беларусь» для субъектов, </w:t>
        </w:r>
        <w:r w:rsidRPr="00374AF2">
          <w:rPr>
            <w:sz w:val="24"/>
            <w:szCs w:val="24"/>
            <w:lang w:eastAsia="en-US"/>
          </w:rPr>
          <w:br/>
        </w:r>
        <w:r w:rsidRPr="00374AF2">
          <w:rPr>
            <w:b/>
            <w:bCs/>
            <w:sz w:val="24"/>
            <w:szCs w:val="24"/>
            <w:lang w:eastAsia="en-US"/>
          </w:rPr>
          <w:t>оказывающих бытовые услуги в объекте бытового обслуживания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2450"/>
        <w:gridCol w:w="655"/>
        <w:gridCol w:w="1635"/>
        <w:gridCol w:w="1477"/>
        <w:gridCol w:w="980"/>
        <w:gridCol w:w="331"/>
        <w:gridCol w:w="1470"/>
        <w:gridCol w:w="1814"/>
      </w:tblGrid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4"/>
                <w:szCs w:val="24"/>
                <w:lang w:val="en-US"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1</w:t>
            </w:r>
            <w:ins w:id="7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. Полное наименование юридического лица (согласно учредительным документам), фамилия, собственное имя, отчество (если таковое имеется) индивидуального предпринимателя</w:t>
              </w:r>
            </w:ins>
          </w:p>
        </w:tc>
        <w:tc>
          <w:tcPr>
            <w:tcW w:w="21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2</w:t>
            </w:r>
            <w:ins w:id="8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. Учетный номер плательщика юридического лица, индивидуального предпринимателя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3</w:t>
            </w:r>
            <w:ins w:id="9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 xml:space="preserve">. Регистрационный номер в государственном информационном </w:t>
              </w:r>
              <w:r w:rsidR="00B3140B" w:rsidRPr="00374AF2">
                <w:rPr>
                  <w:sz w:val="20"/>
                  <w:szCs w:val="20"/>
                  <w:lang w:eastAsia="en-US"/>
                </w:rPr>
                <w:fldChar w:fldCharType="begin"/>
              </w:r>
              <w:r w:rsidRPr="00374AF2">
                <w:rPr>
                  <w:sz w:val="20"/>
                  <w:szCs w:val="20"/>
                  <w:lang w:eastAsia="en-US"/>
                </w:rPr>
                <w:instrText xml:space="preserve"> </w:instrText>
              </w:r>
              <w:r w:rsidRPr="00374AF2">
                <w:rPr>
                  <w:sz w:val="20"/>
                  <w:szCs w:val="20"/>
                  <w:lang w:val="en-US" w:eastAsia="en-US"/>
                </w:rPr>
                <w:instrText>HYPERLINK</w:instrText>
              </w:r>
              <w:r w:rsidRPr="00374AF2">
                <w:rPr>
                  <w:sz w:val="20"/>
                  <w:szCs w:val="20"/>
                  <w:lang w:eastAsia="en-US"/>
                </w:rPr>
                <w:instrText xml:space="preserve"> "</w:instrText>
              </w:r>
              <w:r w:rsidRPr="00374AF2">
                <w:rPr>
                  <w:sz w:val="20"/>
                  <w:szCs w:val="20"/>
                  <w:lang w:val="en-US" w:eastAsia="en-US"/>
                </w:rPr>
                <w:instrText>file</w:instrText>
              </w:r>
              <w:r w:rsidRPr="00374AF2">
                <w:rPr>
                  <w:sz w:val="20"/>
                  <w:szCs w:val="20"/>
                  <w:lang w:eastAsia="en-US"/>
                </w:rPr>
                <w:instrText>:///</w:instrText>
              </w:r>
              <w:r w:rsidRPr="00374AF2">
                <w:rPr>
                  <w:sz w:val="20"/>
                  <w:szCs w:val="20"/>
                  <w:lang w:val="en-US" w:eastAsia="en-US"/>
                </w:rPr>
                <w:instrText>C</w:instrText>
              </w:r>
              <w:r w:rsidRPr="00374AF2">
                <w:rPr>
                  <w:sz w:val="20"/>
                  <w:szCs w:val="20"/>
                  <w:lang w:eastAsia="en-US"/>
                </w:rPr>
                <w:instrText>:\\</w:instrText>
              </w:r>
              <w:r w:rsidRPr="00374AF2">
                <w:rPr>
                  <w:sz w:val="20"/>
                  <w:szCs w:val="20"/>
                  <w:lang w:val="en-US" w:eastAsia="en-US"/>
                </w:rPr>
                <w:instrText>Gbinfo</w:instrText>
              </w:r>
              <w:r w:rsidRPr="00374AF2">
                <w:rPr>
                  <w:sz w:val="20"/>
                  <w:szCs w:val="20"/>
                  <w:lang w:eastAsia="en-US"/>
                </w:rPr>
                <w:instrText>_</w:instrText>
              </w:r>
              <w:r w:rsidRPr="00374AF2">
                <w:rPr>
                  <w:sz w:val="20"/>
                  <w:szCs w:val="20"/>
                  <w:lang w:val="en-US" w:eastAsia="en-US"/>
                </w:rPr>
                <w:instrText>u</w:instrText>
              </w:r>
              <w:r w:rsidRPr="00374AF2">
                <w:rPr>
                  <w:sz w:val="20"/>
                  <w:szCs w:val="20"/>
                  <w:lang w:eastAsia="en-US"/>
                </w:rPr>
                <w:instrText>\\Одно%20Окно\\</w:instrText>
              </w:r>
              <w:r w:rsidRPr="00374AF2">
                <w:rPr>
                  <w:sz w:val="20"/>
                  <w:szCs w:val="20"/>
                  <w:lang w:val="en-US" w:eastAsia="en-US"/>
                </w:rPr>
                <w:instrText>Temp</w:instrText>
              </w:r>
              <w:r w:rsidRPr="00374AF2">
                <w:rPr>
                  <w:sz w:val="20"/>
                  <w:szCs w:val="20"/>
                  <w:lang w:eastAsia="en-US"/>
                </w:rPr>
                <w:instrText>\\219924.</w:instrText>
              </w:r>
              <w:r w:rsidRPr="00374AF2">
                <w:rPr>
                  <w:sz w:val="20"/>
                  <w:szCs w:val="20"/>
                  <w:lang w:val="en-US" w:eastAsia="en-US"/>
                </w:rPr>
                <w:instrText>htm</w:instrText>
              </w:r>
              <w:r w:rsidRPr="00374AF2">
                <w:rPr>
                  <w:sz w:val="20"/>
                  <w:szCs w:val="20"/>
                  <w:lang w:eastAsia="en-US"/>
                </w:rPr>
                <w:instrText>" \</w:instrText>
              </w:r>
              <w:r w:rsidRPr="00374AF2">
                <w:rPr>
                  <w:sz w:val="20"/>
                  <w:szCs w:val="20"/>
                  <w:lang w:val="en-US" w:eastAsia="en-US"/>
                </w:rPr>
                <w:instrText>l</w:instrText>
              </w:r>
              <w:r w:rsidRPr="00374AF2">
                <w:rPr>
                  <w:sz w:val="20"/>
                  <w:szCs w:val="20"/>
                  <w:lang w:eastAsia="en-US"/>
                </w:rPr>
                <w:instrText xml:space="preserve"> "</w:instrText>
              </w:r>
              <w:r w:rsidRPr="00374AF2">
                <w:rPr>
                  <w:sz w:val="20"/>
                  <w:szCs w:val="20"/>
                  <w:lang w:val="en-US" w:eastAsia="en-US"/>
                </w:rPr>
                <w:instrText>a</w:instrText>
              </w:r>
              <w:r w:rsidRPr="00374AF2">
                <w:rPr>
                  <w:sz w:val="20"/>
                  <w:szCs w:val="20"/>
                  <w:lang w:eastAsia="en-US"/>
                </w:rPr>
                <w:instrText>14" \</w:instrText>
              </w:r>
              <w:r w:rsidRPr="00374AF2">
                <w:rPr>
                  <w:sz w:val="20"/>
                  <w:szCs w:val="20"/>
                  <w:lang w:val="en-US" w:eastAsia="en-US"/>
                </w:rPr>
                <w:instrText>o</w:instrText>
              </w:r>
              <w:r w:rsidRPr="00374AF2">
                <w:rPr>
                  <w:sz w:val="20"/>
                  <w:szCs w:val="20"/>
                  <w:lang w:eastAsia="en-US"/>
                </w:rPr>
                <w:instrText xml:space="preserve"> "+" </w:instrText>
              </w:r>
              <w:r w:rsidR="00B3140B" w:rsidRPr="00374AF2">
                <w:rPr>
                  <w:sz w:val="20"/>
                  <w:szCs w:val="20"/>
                  <w:lang w:eastAsia="en-US"/>
                </w:rPr>
                <w:fldChar w:fldCharType="separate"/>
              </w:r>
              <w:r w:rsidRPr="00374AF2">
                <w:rPr>
                  <w:color w:val="0038C8"/>
                  <w:sz w:val="20"/>
                  <w:szCs w:val="20"/>
                  <w:u w:val="single"/>
                  <w:lang w:eastAsia="en-US"/>
                </w:rPr>
                <w:t>ресурсе</w:t>
              </w:r>
              <w:r w:rsidR="00B3140B" w:rsidRPr="00374AF2">
                <w:rPr>
                  <w:sz w:val="20"/>
                  <w:szCs w:val="20"/>
                  <w:lang w:eastAsia="en-US"/>
                </w:rPr>
                <w:fldChar w:fldCharType="end"/>
              </w:r>
              <w:r w:rsidRPr="00374AF2">
                <w:rPr>
                  <w:sz w:val="20"/>
                  <w:szCs w:val="20"/>
                  <w:lang w:eastAsia="en-US"/>
                </w:rPr>
                <w:t xml:space="preserve"> «Единый государственный регистр юридических лиц и индивидуальных предпринимателей»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4</w:t>
            </w:r>
            <w:ins w:id="10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. Место нахождения юридического лица, место жительства индивидуального предпринимателя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5</w:t>
            </w:r>
            <w:ins w:id="11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. Сведения об обособленных подразделениях (филиалах, представительствах) юридического лица, оказывающих бытовые услуги</w:t>
              </w:r>
            </w:ins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Н</w:t>
            </w:r>
            <w:ins w:id="12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аименование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44CA" w:rsidRPr="00374AF2" w:rsidRDefault="004F44CA" w:rsidP="00046289">
            <w:pPr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М</w:t>
            </w:r>
            <w:ins w:id="13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есто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нахождения</w:t>
              </w:r>
            </w:ins>
            <w:proofErr w:type="spellEnd"/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6</w:t>
            </w:r>
            <w:ins w:id="14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 xml:space="preserve">.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Вид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объекта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бытового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обслуживания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>: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к</w:t>
            </w:r>
            <w:ins w:id="15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омбинат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бытового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обслуживания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д</w:t>
            </w:r>
            <w:ins w:id="16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ом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моды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д</w:t>
            </w:r>
            <w:ins w:id="17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ом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быта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а</w:t>
            </w:r>
            <w:ins w:id="18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телье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м</w:t>
            </w:r>
            <w:ins w:id="19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астерская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п</w:t>
            </w:r>
            <w:ins w:id="20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рачечная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с</w:t>
            </w:r>
            <w:ins w:id="21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тудия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ф</w:t>
            </w:r>
            <w:ins w:id="22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отография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п</w:t>
            </w:r>
            <w:ins w:id="23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арикмахерская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б</w:t>
            </w:r>
            <w:ins w:id="24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аня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п</w:t>
            </w:r>
            <w:ins w:id="25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ункт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проката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и</w:t>
            </w:r>
            <w:ins w:id="26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ной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вид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объекта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7</w:t>
            </w:r>
            <w:ins w:id="27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. Наименование (при наличии) объекта бытового обслуживания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8</w:t>
            </w:r>
            <w:ins w:id="28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. Место нахождения объекта бытового обслуживания</w:t>
              </w:r>
            </w:ins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П</w:t>
            </w:r>
            <w:ins w:id="29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очтовый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индекс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О</w:t>
            </w:r>
            <w:ins w:id="30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бласть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Р</w:t>
            </w:r>
            <w:ins w:id="31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айон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С</w:t>
            </w:r>
            <w:ins w:id="32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ельсовет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Н</w:t>
            </w:r>
            <w:ins w:id="33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аселенный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пункт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Р</w:t>
            </w:r>
            <w:ins w:id="34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айон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города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(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при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наличии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У</w:t>
            </w:r>
            <w:ins w:id="35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лица, проспект и т.д.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1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Н</w:t>
            </w:r>
            <w:ins w:id="36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омер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дома</w:t>
              </w:r>
            </w:ins>
            <w:proofErr w:type="spellEnd"/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К</w:t>
            </w:r>
            <w:ins w:id="37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орпус</w:t>
              </w:r>
            </w:ins>
            <w:proofErr w:type="spellEnd"/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В</w:t>
            </w:r>
            <w:ins w:id="38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ид (офис, комната и т.п.) и номер помещения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9</w:t>
            </w:r>
            <w:ins w:id="39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 xml:space="preserve">.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Форма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бытового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обслуживания</w:t>
              </w:r>
            </w:ins>
            <w:proofErr w:type="spellEnd"/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1</w:t>
            </w:r>
            <w:ins w:id="40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 xml:space="preserve">0.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Дополнительная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информация</w:t>
              </w:r>
              <w:r w:rsidR="00B3140B" w:rsidRPr="00374AF2"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begin"/>
              </w:r>
              <w:r w:rsidRPr="00374AF2">
                <w:rPr>
                  <w:sz w:val="20"/>
                  <w:szCs w:val="20"/>
                  <w:vertAlign w:val="superscript"/>
                  <w:lang w:val="en-US" w:eastAsia="en-US"/>
                </w:rPr>
                <w:instrText xml:space="preserve"> HYPERLINK "file:///C:\\Gbinfo_u\\Одно%20Окно\\Temp\\306565.htm" \l "a8" \o "+" </w:instrText>
              </w:r>
              <w:r w:rsidR="00B3140B" w:rsidRPr="00374AF2"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separate"/>
              </w:r>
              <w:r w:rsidRPr="00374AF2">
                <w:rPr>
                  <w:color w:val="0038C8"/>
                  <w:sz w:val="20"/>
                  <w:szCs w:val="20"/>
                  <w:u w:val="single"/>
                  <w:vertAlign w:val="superscript"/>
                  <w:lang w:val="en-US" w:eastAsia="en-US"/>
                </w:rPr>
                <w:t>1</w:t>
              </w:r>
              <w:r w:rsidR="00B3140B" w:rsidRPr="00374AF2"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end"/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1</w:t>
            </w:r>
            <w:ins w:id="41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 xml:space="preserve">1.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Виды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оказываемых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бытовых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услуг</w:t>
              </w:r>
              <w:r w:rsidR="00B3140B" w:rsidRPr="00374AF2"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begin"/>
              </w:r>
              <w:r w:rsidRPr="00374AF2">
                <w:rPr>
                  <w:sz w:val="20"/>
                  <w:szCs w:val="20"/>
                  <w:vertAlign w:val="superscript"/>
                  <w:lang w:val="en-US" w:eastAsia="en-US"/>
                </w:rPr>
                <w:instrText xml:space="preserve"> HYPERLINK "file:///C:\\Gbinfo_u\\Одно%20Окно\\Temp\\306565.htm" \l "a9" \o "+" </w:instrText>
              </w:r>
              <w:r w:rsidR="00B3140B" w:rsidRPr="00374AF2"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separate"/>
              </w:r>
              <w:r w:rsidRPr="00374AF2">
                <w:rPr>
                  <w:color w:val="0038C8"/>
                  <w:sz w:val="20"/>
                  <w:szCs w:val="20"/>
                  <w:u w:val="single"/>
                  <w:vertAlign w:val="superscript"/>
                  <w:lang w:val="en-US" w:eastAsia="en-US"/>
                </w:rPr>
                <w:t>2</w:t>
              </w:r>
              <w:r w:rsidR="00B3140B" w:rsidRPr="00374AF2"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end"/>
              </w:r>
            </w:ins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В</w:t>
            </w:r>
            <w:ins w:id="42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ид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бытовых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услуг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44CA" w:rsidRPr="00374AF2" w:rsidRDefault="004F44CA" w:rsidP="00046289">
            <w:pPr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К</w:t>
            </w:r>
            <w:ins w:id="43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од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по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r w:rsidR="00B3140B" w:rsidRPr="00374AF2">
                <w:rPr>
                  <w:sz w:val="20"/>
                  <w:szCs w:val="20"/>
                  <w:lang w:val="en-US" w:eastAsia="en-US"/>
                </w:rPr>
                <w:fldChar w:fldCharType="begin"/>
              </w:r>
              <w:r w:rsidRPr="00374AF2">
                <w:rPr>
                  <w:sz w:val="20"/>
                  <w:szCs w:val="20"/>
                  <w:lang w:val="en-US" w:eastAsia="en-US"/>
                </w:rPr>
                <w:instrText xml:space="preserve"> HYPERLINK "file:///C:\\Gbinfo_u\\Одно%20Окно\\Temp\\268204.htm" \l "a3" \o "+" </w:instrText>
              </w:r>
              <w:r w:rsidR="00B3140B" w:rsidRPr="00374AF2">
                <w:rPr>
                  <w:sz w:val="20"/>
                  <w:szCs w:val="20"/>
                  <w:lang w:val="en-US" w:eastAsia="en-US"/>
                </w:rPr>
                <w:fldChar w:fldCharType="separate"/>
              </w:r>
              <w:r w:rsidRPr="00374AF2">
                <w:rPr>
                  <w:color w:val="0038C8"/>
                  <w:sz w:val="20"/>
                  <w:szCs w:val="20"/>
                  <w:u w:val="single"/>
                  <w:lang w:val="en-US" w:eastAsia="en-US"/>
                </w:rPr>
                <w:t>ОКРБ</w:t>
              </w:r>
              <w:r w:rsidR="00B3140B" w:rsidRPr="00374AF2">
                <w:rPr>
                  <w:sz w:val="20"/>
                  <w:szCs w:val="20"/>
                  <w:lang w:val="en-US" w:eastAsia="en-US"/>
                </w:rPr>
                <w:fldChar w:fldCharType="end"/>
              </w:r>
              <w:r w:rsidRPr="00374AF2">
                <w:rPr>
                  <w:sz w:val="20"/>
                  <w:szCs w:val="20"/>
                  <w:lang w:val="en-US" w:eastAsia="en-US"/>
                </w:rPr>
                <w:t xml:space="preserve"> 007-2012</w:t>
              </w:r>
            </w:ins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1</w:t>
            </w:r>
            <w:ins w:id="44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 xml:space="preserve">2.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Дополнительная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информация</w:t>
              </w:r>
              <w:r w:rsidR="00B3140B" w:rsidRPr="00374AF2"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begin"/>
              </w:r>
              <w:r w:rsidRPr="00374AF2">
                <w:rPr>
                  <w:sz w:val="20"/>
                  <w:szCs w:val="20"/>
                  <w:vertAlign w:val="superscript"/>
                  <w:lang w:val="en-US" w:eastAsia="en-US"/>
                </w:rPr>
                <w:instrText xml:space="preserve"> HYPERLINK "file:///C:\\Gbinfo_u\\Одно%20Окно\\Temp\\306565.htm" \l "a10" \o "+" </w:instrText>
              </w:r>
              <w:r w:rsidR="00B3140B" w:rsidRPr="00374AF2"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separate"/>
              </w:r>
              <w:r w:rsidRPr="00374AF2">
                <w:rPr>
                  <w:color w:val="0038C8"/>
                  <w:sz w:val="20"/>
                  <w:szCs w:val="20"/>
                  <w:u w:val="single"/>
                  <w:vertAlign w:val="superscript"/>
                  <w:lang w:val="en-US" w:eastAsia="en-US"/>
                </w:rPr>
                <w:t>3</w:t>
              </w:r>
              <w:r w:rsidR="00B3140B" w:rsidRPr="00374AF2">
                <w:rPr>
                  <w:sz w:val="20"/>
                  <w:szCs w:val="20"/>
                  <w:vertAlign w:val="superscript"/>
                  <w:lang w:val="en-US" w:eastAsia="en-US"/>
                </w:rPr>
                <w:fldChar w:fldCharType="end"/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1</w:t>
            </w:r>
            <w:ins w:id="45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3. Общая площадь объекта бытового обслуживания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П</w:t>
            </w:r>
            <w:ins w:id="46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лощадь, занимаемая под оказание бытовых услуг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1</w:t>
            </w:r>
            <w:ins w:id="47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4. Права на объект недвижимости, в котором размещен объект бытового обслуживания:</w:t>
              </w:r>
            </w:ins>
          </w:p>
        </w:tc>
      </w:tr>
      <w:tr w:rsidR="004F44CA" w:rsidRPr="00374AF2" w:rsidTr="00046289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1</w:t>
            </w:r>
            <w:ins w:id="48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4.1. вещные права на объект недвижимости, в котором размещен объект бытового обслуживания (с</w:t>
              </w:r>
              <w:r w:rsidRPr="00374AF2">
                <w:rPr>
                  <w:sz w:val="20"/>
                  <w:szCs w:val="20"/>
                  <w:lang w:val="en-US" w:eastAsia="en-US"/>
                </w:rPr>
                <w:t> </w:t>
              </w:r>
              <w:r w:rsidRPr="00374AF2">
                <w:rPr>
                  <w:sz w:val="20"/>
                  <w:szCs w:val="20"/>
                  <w:lang w:eastAsia="en-US"/>
                </w:rPr>
                <w:t>указанием собственника объекта недвижимости)</w:t>
              </w:r>
            </w:ins>
          </w:p>
        </w:tc>
      </w:tr>
      <w:tr w:rsidR="004F44CA" w:rsidRPr="00374AF2" w:rsidTr="00046289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1</w:t>
            </w:r>
            <w:ins w:id="49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4.2. обязательственные права на объект недвижимости субъекта хозяйствования, оказывающего бытовые услуги (с указанием срока владения и (или) пользования объектом недвижимости)</w:t>
              </w:r>
            </w:ins>
          </w:p>
        </w:tc>
      </w:tr>
      <w:tr w:rsidR="004F44CA" w:rsidRPr="00374AF2" w:rsidTr="00046289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lastRenderedPageBreak/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ins w:id="50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15. Сведения о согласии общего собрания членов (собрания уполномоченных членов) гаражного кооператива на использование гаража в качестве мастерской (для мастерских по техническому обслуживанию и ремонту транспортных средств, расположенных на территории гаражных кооперативов)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1</w:t>
            </w:r>
            <w:ins w:id="51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6. Режим работы объекта бытового обслуживания</w:t>
              </w:r>
            </w:ins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В</w:t>
            </w:r>
            <w:ins w:id="52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ремя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работы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П</w:t>
            </w:r>
            <w:ins w:id="53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ерерывы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(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при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наличии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В</w:t>
            </w:r>
            <w:ins w:id="54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ыходные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дни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(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при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наличии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С</w:t>
            </w:r>
            <w:ins w:id="55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анитарный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день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(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при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наличии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1</w:t>
            </w:r>
            <w:ins w:id="56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7. Количество рабочих мест, созданных на объекте бытового обслуживания, в том числе рабочих мест: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р</w:t>
            </w:r>
            <w:ins w:id="57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уководителей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о</w:t>
            </w:r>
            <w:ins w:id="58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бслуживающего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персонала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1</w:t>
            </w:r>
            <w:ins w:id="59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8. Номера контактных телефонов, номер факса, доменное имя сайта в глобальной компьютерной сети Интернет, адрес электронной почты (при наличии)</w:t>
              </w:r>
            </w:ins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К</w:t>
            </w:r>
            <w:ins w:id="60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онтактный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телефон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И</w:t>
            </w:r>
            <w:ins w:id="61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нтернет-сайт</w:t>
              </w:r>
            </w:ins>
            <w:proofErr w:type="spellEnd"/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gramStart"/>
            <w:r w:rsidRPr="00374AF2">
              <w:rPr>
                <w:sz w:val="20"/>
                <w:szCs w:val="20"/>
                <w:lang w:val="en-US" w:eastAsia="en-US"/>
              </w:rPr>
              <w:t>w</w:t>
            </w:r>
            <w:ins w:id="62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ww</w:t>
              </w:r>
              <w:proofErr w:type="gramEnd"/>
              <w:r w:rsidRPr="00374AF2">
                <w:rPr>
                  <w:sz w:val="20"/>
                  <w:szCs w:val="20"/>
                  <w:lang w:val="en-US" w:eastAsia="en-US"/>
                </w:rPr>
                <w:t>.</w:t>
              </w:r>
            </w:ins>
          </w:p>
        </w:tc>
        <w:tc>
          <w:tcPr>
            <w:tcW w:w="1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Э</w:t>
            </w:r>
            <w:ins w:id="63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лектронная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почта</w:t>
              </w:r>
            </w:ins>
            <w:proofErr w:type="spellEnd"/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e</w:t>
            </w:r>
            <w:ins w:id="64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-mail</w:t>
              </w:r>
            </w:ins>
          </w:p>
        </w:tc>
        <w:tc>
          <w:tcPr>
            <w:tcW w:w="1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1</w:t>
            </w:r>
            <w:ins w:id="65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9. Сведения о руководителе объекта бытового обслуживания (при наличии)</w:t>
              </w:r>
            </w:ins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Ф</w:t>
            </w:r>
            <w:ins w:id="66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амилия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С</w:t>
            </w:r>
            <w:ins w:id="67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обственное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имя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О</w:t>
            </w:r>
            <w:ins w:id="68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тчество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(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если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таковое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имеется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28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С</w:t>
            </w:r>
            <w:ins w:id="69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лужебный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телефон</w:t>
              </w:r>
            </w:ins>
            <w:proofErr w:type="spellEnd"/>
          </w:p>
        </w:tc>
        <w:tc>
          <w:tcPr>
            <w:tcW w:w="21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2</w:t>
            </w:r>
            <w:ins w:id="70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 xml:space="preserve">0. Сведения о полученных </w:t>
              </w:r>
              <w:proofErr w:type="gramStart"/>
              <w:r w:rsidRPr="00374AF2">
                <w:rPr>
                  <w:sz w:val="20"/>
                  <w:szCs w:val="20"/>
                  <w:lang w:eastAsia="en-US"/>
                </w:rPr>
                <w:t>документах</w:t>
              </w:r>
              <w:proofErr w:type="gramEnd"/>
              <w:r w:rsidRPr="00374AF2">
                <w:rPr>
                  <w:sz w:val="20"/>
                  <w:szCs w:val="20"/>
                  <w:lang w:eastAsia="en-US"/>
                </w:rPr>
                <w:t xml:space="preserve"> об оценке соответствия</w:t>
              </w:r>
            </w:ins>
          </w:p>
        </w:tc>
      </w:tr>
      <w:tr w:rsidR="004F44CA" w:rsidRPr="00374AF2" w:rsidTr="00046289">
        <w:trPr>
          <w:trHeight w:val="240"/>
        </w:trPr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44CA" w:rsidRPr="00374AF2" w:rsidRDefault="004F44CA" w:rsidP="00046289">
            <w:pPr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н</w:t>
            </w:r>
            <w:ins w:id="71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аименование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документа</w:t>
              </w:r>
            </w:ins>
            <w:proofErr w:type="spellEnd"/>
          </w:p>
        </w:tc>
        <w:tc>
          <w:tcPr>
            <w:tcW w:w="1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44CA" w:rsidRPr="00374AF2" w:rsidRDefault="004F44CA" w:rsidP="00046289">
            <w:pPr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№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44CA" w:rsidRPr="00374AF2" w:rsidRDefault="004F44CA" w:rsidP="00046289">
            <w:pPr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к</w:t>
            </w:r>
            <w:ins w:id="72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ем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выдан</w:t>
              </w:r>
            </w:ins>
            <w:proofErr w:type="spellEnd"/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44CA" w:rsidRPr="00374AF2" w:rsidRDefault="004F44CA" w:rsidP="00046289">
            <w:pPr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д</w:t>
            </w:r>
            <w:ins w:id="73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ата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выдачи</w:t>
              </w:r>
            </w:ins>
            <w:proofErr w:type="spellEnd"/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F44CA" w:rsidRPr="00374AF2" w:rsidRDefault="004F44CA" w:rsidP="00046289">
            <w:pPr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374AF2">
              <w:rPr>
                <w:sz w:val="20"/>
                <w:szCs w:val="20"/>
                <w:lang w:val="en-US" w:eastAsia="en-US"/>
              </w:rPr>
              <w:t>с</w:t>
            </w:r>
            <w:ins w:id="74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рок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действия</w:t>
              </w:r>
            </w:ins>
            <w:proofErr w:type="spellEnd"/>
          </w:p>
        </w:tc>
      </w:tr>
      <w:tr w:rsidR="004F44CA" w:rsidRPr="00374AF2" w:rsidTr="00046289">
        <w:trPr>
          <w:trHeight w:val="240"/>
        </w:trPr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4F44CA" w:rsidRPr="00374AF2" w:rsidTr="00046289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eastAsia="en-US"/>
              </w:rPr>
              <w:t>Д</w:t>
            </w:r>
            <w:ins w:id="75" w:author="Unknown" w:date="2016-09-25T00:00:00Z">
              <w:r w:rsidRPr="00374AF2">
                <w:rPr>
                  <w:sz w:val="20"/>
                  <w:szCs w:val="20"/>
                  <w:lang w:eastAsia="en-US"/>
                </w:rPr>
                <w:t>ругие сведения из документа об оценке соответствия</w:t>
              </w:r>
            </w:ins>
          </w:p>
        </w:tc>
      </w:tr>
      <w:tr w:rsidR="004F44CA" w:rsidRPr="00374AF2" w:rsidTr="00046289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</w:tbl>
    <w:p w:rsidR="004F44CA" w:rsidRPr="00374AF2" w:rsidRDefault="004F44CA" w:rsidP="004F44CA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374AF2">
        <w:rPr>
          <w:sz w:val="24"/>
          <w:szCs w:val="24"/>
          <w:lang w:eastAsia="en-US"/>
        </w:rPr>
        <w:t>П</w:t>
      </w:r>
      <w:ins w:id="76" w:author="Unknown" w:date="2016-09-25T00:00:00Z">
        <w:r w:rsidRPr="00374AF2">
          <w:rPr>
            <w:sz w:val="24"/>
            <w:szCs w:val="24"/>
            <w:lang w:eastAsia="en-US"/>
          </w:rPr>
          <w:t xml:space="preserve">рошу включить сведения в государственный информационный </w:t>
        </w:r>
        <w:r w:rsidR="00B3140B" w:rsidRPr="00374AF2">
          <w:rPr>
            <w:sz w:val="24"/>
            <w:szCs w:val="24"/>
            <w:lang w:eastAsia="en-US"/>
          </w:rPr>
          <w:fldChar w:fldCharType="begin"/>
        </w:r>
        <w:r w:rsidRPr="00374AF2">
          <w:rPr>
            <w:sz w:val="24"/>
            <w:szCs w:val="24"/>
            <w:lang w:eastAsia="en-US"/>
          </w:rPr>
          <w:instrText xml:space="preserve"> </w:instrText>
        </w:r>
        <w:r w:rsidRPr="00374AF2">
          <w:rPr>
            <w:sz w:val="24"/>
            <w:szCs w:val="24"/>
            <w:lang w:val="en-US" w:eastAsia="en-US"/>
          </w:rPr>
          <w:instrText>HYPERLINK</w:instrText>
        </w:r>
        <w:r w:rsidRPr="00374AF2">
          <w:rPr>
            <w:sz w:val="24"/>
            <w:szCs w:val="24"/>
            <w:lang w:eastAsia="en-US"/>
          </w:rPr>
          <w:instrText xml:space="preserve"> "</w:instrText>
        </w:r>
        <w:r w:rsidRPr="00374AF2">
          <w:rPr>
            <w:sz w:val="24"/>
            <w:szCs w:val="24"/>
            <w:lang w:val="en-US" w:eastAsia="en-US"/>
          </w:rPr>
          <w:instrText>file</w:instrText>
        </w:r>
        <w:r w:rsidRPr="00374AF2">
          <w:rPr>
            <w:sz w:val="24"/>
            <w:szCs w:val="24"/>
            <w:lang w:eastAsia="en-US"/>
          </w:rPr>
          <w:instrText>:///</w:instrText>
        </w:r>
        <w:r w:rsidRPr="00374AF2">
          <w:rPr>
            <w:sz w:val="24"/>
            <w:szCs w:val="24"/>
            <w:lang w:val="en-US" w:eastAsia="en-US"/>
          </w:rPr>
          <w:instrText>C</w:instrText>
        </w:r>
        <w:r w:rsidRPr="00374AF2">
          <w:rPr>
            <w:sz w:val="24"/>
            <w:szCs w:val="24"/>
            <w:lang w:eastAsia="en-US"/>
          </w:rPr>
          <w:instrText>:\\</w:instrText>
        </w:r>
        <w:r w:rsidRPr="00374AF2">
          <w:rPr>
            <w:sz w:val="24"/>
            <w:szCs w:val="24"/>
            <w:lang w:val="en-US" w:eastAsia="en-US"/>
          </w:rPr>
          <w:instrText>Gbinfo</w:instrText>
        </w:r>
        <w:r w:rsidRPr="00374AF2">
          <w:rPr>
            <w:sz w:val="24"/>
            <w:szCs w:val="24"/>
            <w:lang w:eastAsia="en-US"/>
          </w:rPr>
          <w:instrText>_</w:instrText>
        </w:r>
        <w:r w:rsidRPr="00374AF2">
          <w:rPr>
            <w:sz w:val="24"/>
            <w:szCs w:val="24"/>
            <w:lang w:val="en-US" w:eastAsia="en-US"/>
          </w:rPr>
          <w:instrText>u</w:instrText>
        </w:r>
        <w:r w:rsidRPr="00374AF2">
          <w:rPr>
            <w:sz w:val="24"/>
            <w:szCs w:val="24"/>
            <w:lang w:eastAsia="en-US"/>
          </w:rPr>
          <w:instrText>\\Одно%20Окно\\</w:instrText>
        </w:r>
        <w:r w:rsidRPr="00374AF2">
          <w:rPr>
            <w:sz w:val="24"/>
            <w:szCs w:val="24"/>
            <w:lang w:val="en-US" w:eastAsia="en-US"/>
          </w:rPr>
          <w:instrText>Temp</w:instrText>
        </w:r>
        <w:r w:rsidRPr="00374AF2">
          <w:rPr>
            <w:sz w:val="24"/>
            <w:szCs w:val="24"/>
            <w:lang w:eastAsia="en-US"/>
          </w:rPr>
          <w:instrText>\\219924.</w:instrText>
        </w:r>
        <w:r w:rsidRPr="00374AF2">
          <w:rPr>
            <w:sz w:val="24"/>
            <w:szCs w:val="24"/>
            <w:lang w:val="en-US" w:eastAsia="en-US"/>
          </w:rPr>
          <w:instrText>htm</w:instrText>
        </w:r>
        <w:r w:rsidRPr="00374AF2">
          <w:rPr>
            <w:sz w:val="24"/>
            <w:szCs w:val="24"/>
            <w:lang w:eastAsia="en-US"/>
          </w:rPr>
          <w:instrText>" \</w:instrText>
        </w:r>
        <w:r w:rsidRPr="00374AF2">
          <w:rPr>
            <w:sz w:val="24"/>
            <w:szCs w:val="24"/>
            <w:lang w:val="en-US" w:eastAsia="en-US"/>
          </w:rPr>
          <w:instrText>l</w:instrText>
        </w:r>
        <w:r w:rsidRPr="00374AF2">
          <w:rPr>
            <w:sz w:val="24"/>
            <w:szCs w:val="24"/>
            <w:lang w:eastAsia="en-US"/>
          </w:rPr>
          <w:instrText xml:space="preserve"> "</w:instrText>
        </w:r>
        <w:r w:rsidRPr="00374AF2">
          <w:rPr>
            <w:sz w:val="24"/>
            <w:szCs w:val="24"/>
            <w:lang w:val="en-US" w:eastAsia="en-US"/>
          </w:rPr>
          <w:instrText>a</w:instrText>
        </w:r>
        <w:r w:rsidRPr="00374AF2">
          <w:rPr>
            <w:sz w:val="24"/>
            <w:szCs w:val="24"/>
            <w:lang w:eastAsia="en-US"/>
          </w:rPr>
          <w:instrText>184" \</w:instrText>
        </w:r>
        <w:r w:rsidRPr="00374AF2">
          <w:rPr>
            <w:sz w:val="24"/>
            <w:szCs w:val="24"/>
            <w:lang w:val="en-US" w:eastAsia="en-US"/>
          </w:rPr>
          <w:instrText>o</w:instrText>
        </w:r>
        <w:r w:rsidRPr="00374AF2">
          <w:rPr>
            <w:sz w:val="24"/>
            <w:szCs w:val="24"/>
            <w:lang w:eastAsia="en-US"/>
          </w:rPr>
          <w:instrText xml:space="preserve"> "+" </w:instrText>
        </w:r>
        <w:r w:rsidR="00B3140B" w:rsidRPr="00374AF2">
          <w:rPr>
            <w:sz w:val="24"/>
            <w:szCs w:val="24"/>
            <w:lang w:eastAsia="en-US"/>
          </w:rPr>
          <w:fldChar w:fldCharType="separate"/>
        </w:r>
        <w:r w:rsidRPr="00374AF2">
          <w:rPr>
            <w:color w:val="0038C8"/>
            <w:sz w:val="24"/>
            <w:szCs w:val="24"/>
            <w:u w:val="single"/>
            <w:lang w:eastAsia="en-US"/>
          </w:rPr>
          <w:t>ресурс</w:t>
        </w:r>
        <w:r w:rsidR="00B3140B" w:rsidRPr="00374AF2">
          <w:rPr>
            <w:sz w:val="24"/>
            <w:szCs w:val="24"/>
            <w:lang w:eastAsia="en-US"/>
          </w:rPr>
          <w:fldChar w:fldCharType="end"/>
        </w:r>
        <w:r w:rsidRPr="00374AF2">
          <w:rPr>
            <w:sz w:val="24"/>
            <w:szCs w:val="24"/>
            <w:lang w:eastAsia="en-US"/>
          </w:rPr>
          <w:t xml:space="preserve"> «Реестр бытовых услуг Республики Беларусь».</w:t>
        </w:r>
      </w:ins>
    </w:p>
    <w:p w:rsidR="004F44CA" w:rsidRPr="00374AF2" w:rsidRDefault="004F44CA" w:rsidP="004F44CA">
      <w:pPr>
        <w:spacing w:before="160" w:after="160"/>
        <w:jc w:val="both"/>
        <w:rPr>
          <w:color w:val="auto"/>
          <w:sz w:val="24"/>
          <w:szCs w:val="24"/>
          <w:lang w:val="en-US" w:eastAsia="en-US"/>
        </w:rPr>
      </w:pPr>
      <w:proofErr w:type="spellStart"/>
      <w:proofErr w:type="gramStart"/>
      <w:r w:rsidRPr="00374AF2">
        <w:rPr>
          <w:sz w:val="24"/>
          <w:szCs w:val="24"/>
          <w:lang w:val="en-US" w:eastAsia="en-US"/>
        </w:rPr>
        <w:t>Д</w:t>
      </w:r>
      <w:ins w:id="77" w:author="Unknown" w:date="2016-09-25T00:00:00Z">
        <w:r w:rsidRPr="00374AF2">
          <w:rPr>
            <w:sz w:val="24"/>
            <w:szCs w:val="24"/>
            <w:lang w:val="en-US" w:eastAsia="en-US"/>
          </w:rPr>
          <w:t>остоверность</w:t>
        </w:r>
        <w:proofErr w:type="spellEnd"/>
        <w:r w:rsidRPr="00374AF2">
          <w:rPr>
            <w:sz w:val="24"/>
            <w:szCs w:val="24"/>
            <w:lang w:val="en-US" w:eastAsia="en-US"/>
          </w:rPr>
          <w:t xml:space="preserve"> </w:t>
        </w:r>
        <w:proofErr w:type="spellStart"/>
        <w:r w:rsidRPr="00374AF2">
          <w:rPr>
            <w:sz w:val="24"/>
            <w:szCs w:val="24"/>
            <w:lang w:val="en-US" w:eastAsia="en-US"/>
          </w:rPr>
          <w:t>указанных</w:t>
        </w:r>
        <w:proofErr w:type="spellEnd"/>
        <w:r w:rsidRPr="00374AF2">
          <w:rPr>
            <w:sz w:val="24"/>
            <w:szCs w:val="24"/>
            <w:lang w:val="en-US" w:eastAsia="en-US"/>
          </w:rPr>
          <w:t xml:space="preserve"> </w:t>
        </w:r>
        <w:proofErr w:type="spellStart"/>
        <w:r w:rsidRPr="00374AF2">
          <w:rPr>
            <w:sz w:val="24"/>
            <w:szCs w:val="24"/>
            <w:lang w:val="en-US" w:eastAsia="en-US"/>
          </w:rPr>
          <w:t>сведений</w:t>
        </w:r>
        <w:proofErr w:type="spellEnd"/>
        <w:r w:rsidRPr="00374AF2">
          <w:rPr>
            <w:sz w:val="24"/>
            <w:szCs w:val="24"/>
            <w:lang w:val="en-US" w:eastAsia="en-US"/>
          </w:rPr>
          <w:t xml:space="preserve"> </w:t>
        </w:r>
        <w:proofErr w:type="spellStart"/>
        <w:r w:rsidRPr="00374AF2">
          <w:rPr>
            <w:sz w:val="24"/>
            <w:szCs w:val="24"/>
            <w:lang w:val="en-US" w:eastAsia="en-US"/>
          </w:rPr>
          <w:t>подтверждаю</w:t>
        </w:r>
        <w:proofErr w:type="spellEnd"/>
        <w:r w:rsidRPr="00374AF2">
          <w:rPr>
            <w:sz w:val="24"/>
            <w:szCs w:val="24"/>
            <w:lang w:val="en-US" w:eastAsia="en-US"/>
          </w:rPr>
          <w:t>.</w:t>
        </w:r>
      </w:ins>
      <w:proofErr w:type="gram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80"/>
        <w:gridCol w:w="3600"/>
        <w:gridCol w:w="2632"/>
      </w:tblGrid>
      <w:tr w:rsidR="004F44CA" w:rsidRPr="00374AF2" w:rsidTr="00046289">
        <w:trPr>
          <w:trHeight w:val="238"/>
        </w:trPr>
        <w:tc>
          <w:tcPr>
            <w:tcW w:w="21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374AF2">
              <w:rPr>
                <w:sz w:val="24"/>
                <w:szCs w:val="24"/>
                <w:lang w:eastAsia="en-US"/>
              </w:rPr>
              <w:t>Р</w:t>
            </w:r>
            <w:ins w:id="78" w:author="Unknown" w:date="2016-09-25T00:00:00Z">
              <w:r w:rsidRPr="00374AF2">
                <w:rPr>
                  <w:sz w:val="24"/>
                  <w:szCs w:val="24"/>
                  <w:lang w:eastAsia="en-US"/>
                </w:rPr>
                <w:t>уководитель юридического лица</w:t>
              </w:r>
              <w:r w:rsidRPr="00374AF2">
                <w:rPr>
                  <w:sz w:val="24"/>
                  <w:szCs w:val="24"/>
                  <w:lang w:eastAsia="en-US"/>
                </w:rPr>
                <w:br/>
                <w:t>(индивидуальный предприниматель)</w:t>
              </w:r>
              <w:r w:rsidRPr="00374AF2">
                <w:rPr>
                  <w:sz w:val="24"/>
                  <w:szCs w:val="24"/>
                  <w:lang w:eastAsia="en-US"/>
                </w:rPr>
                <w:br/>
                <w:t>или уполномоченное им лицо</w:t>
              </w:r>
              <w:r w:rsidRPr="00374AF2">
                <w:rPr>
                  <w:sz w:val="24"/>
                  <w:szCs w:val="24"/>
                  <w:lang w:eastAsia="en-US"/>
                </w:rPr>
                <w:br/>
                <w:t>_______________________________</w:t>
              </w:r>
            </w:ins>
          </w:p>
        </w:tc>
        <w:tc>
          <w:tcPr>
            <w:tcW w:w="166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F44CA" w:rsidRPr="00374AF2" w:rsidRDefault="004F44CA" w:rsidP="00046289">
            <w:pPr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_</w:t>
            </w:r>
            <w:ins w:id="79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_____________________</w:t>
              </w:r>
            </w:ins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F44CA" w:rsidRPr="00374AF2" w:rsidRDefault="004F44CA" w:rsidP="00046289">
            <w:pPr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_</w:t>
            </w:r>
            <w:ins w:id="80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_____________________</w:t>
              </w:r>
            </w:ins>
          </w:p>
        </w:tc>
      </w:tr>
      <w:tr w:rsidR="004F44CA" w:rsidRPr="00374AF2" w:rsidTr="00046289">
        <w:trPr>
          <w:trHeight w:val="238"/>
        </w:trPr>
        <w:tc>
          <w:tcPr>
            <w:tcW w:w="21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66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(</w:t>
            </w:r>
            <w:proofErr w:type="spellStart"/>
            <w:ins w:id="81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подпись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(</w:t>
            </w:r>
            <w:proofErr w:type="spellStart"/>
            <w:ins w:id="82" w:author="Unknown" w:date="2016-09-25T00:00:00Z">
              <w:r w:rsidRPr="00374AF2">
                <w:rPr>
                  <w:sz w:val="20"/>
                  <w:szCs w:val="20"/>
                  <w:lang w:val="en-US" w:eastAsia="en-US"/>
                </w:rPr>
                <w:t>инициалы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 xml:space="preserve">, </w:t>
              </w:r>
              <w:proofErr w:type="spellStart"/>
              <w:r w:rsidRPr="00374AF2">
                <w:rPr>
                  <w:sz w:val="20"/>
                  <w:szCs w:val="20"/>
                  <w:lang w:val="en-US" w:eastAsia="en-US"/>
                </w:rPr>
                <w:t>фамилия</w:t>
              </w:r>
              <w:proofErr w:type="spellEnd"/>
              <w:r w:rsidRPr="00374AF2"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</w:tr>
      <w:tr w:rsidR="004F44CA" w:rsidRPr="00374AF2" w:rsidTr="00046289">
        <w:trPr>
          <w:trHeight w:val="238"/>
        </w:trPr>
        <w:tc>
          <w:tcPr>
            <w:tcW w:w="21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66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374AF2">
              <w:rPr>
                <w:sz w:val="24"/>
                <w:szCs w:val="24"/>
                <w:lang w:val="en-US" w:eastAsia="en-US"/>
              </w:rPr>
              <w:t>М</w:t>
            </w:r>
            <w:ins w:id="83" w:author="Unknown" w:date="2016-09-25T00:00:00Z">
              <w:r w:rsidRPr="00374AF2">
                <w:rPr>
                  <w:sz w:val="24"/>
                  <w:szCs w:val="24"/>
                  <w:lang w:val="en-US" w:eastAsia="en-US"/>
                </w:rPr>
                <w:t>.П. (</w:t>
              </w:r>
              <w:proofErr w:type="spellStart"/>
              <w:r w:rsidRPr="00374AF2">
                <w:rPr>
                  <w:sz w:val="24"/>
                  <w:szCs w:val="24"/>
                  <w:lang w:val="en-US" w:eastAsia="en-US"/>
                </w:rPr>
                <w:t>при</w:t>
              </w:r>
              <w:proofErr w:type="spellEnd"/>
              <w:r w:rsidRPr="00374AF2">
                <w:rPr>
                  <w:sz w:val="24"/>
                  <w:szCs w:val="24"/>
                  <w:lang w:val="en-US" w:eastAsia="en-US"/>
                </w:rPr>
                <w:t xml:space="preserve"> </w:t>
              </w:r>
              <w:proofErr w:type="spellStart"/>
              <w:r w:rsidRPr="00374AF2">
                <w:rPr>
                  <w:sz w:val="24"/>
                  <w:szCs w:val="24"/>
                  <w:lang w:val="en-US" w:eastAsia="en-US"/>
                </w:rPr>
                <w:t>наличии</w:t>
              </w:r>
              <w:proofErr w:type="spellEnd"/>
              <w:r w:rsidRPr="00374AF2">
                <w:rPr>
                  <w:sz w:val="24"/>
                  <w:szCs w:val="24"/>
                  <w:lang w:val="en-US" w:eastAsia="en-US"/>
                </w:rPr>
                <w:t>)</w:t>
              </w:r>
            </w:ins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4CA" w:rsidRPr="00374AF2" w:rsidRDefault="004F44CA" w:rsidP="00046289">
            <w:pPr>
              <w:rPr>
                <w:color w:val="auto"/>
                <w:sz w:val="20"/>
                <w:szCs w:val="20"/>
                <w:lang w:val="en-US" w:eastAsia="en-US"/>
              </w:rPr>
            </w:pPr>
            <w:r w:rsidRPr="00374AF2">
              <w:rPr>
                <w:sz w:val="20"/>
                <w:szCs w:val="20"/>
                <w:lang w:val="en-US" w:eastAsia="en-US"/>
              </w:rPr>
              <w:t> </w:t>
            </w:r>
          </w:p>
        </w:tc>
      </w:tr>
    </w:tbl>
    <w:p w:rsidR="004F44CA" w:rsidRPr="00374AF2" w:rsidRDefault="004F44CA" w:rsidP="004F44CA">
      <w:pPr>
        <w:spacing w:before="160" w:after="160"/>
        <w:jc w:val="both"/>
        <w:rPr>
          <w:color w:val="auto"/>
          <w:sz w:val="24"/>
          <w:szCs w:val="24"/>
          <w:lang w:val="en-US" w:eastAsia="en-US"/>
        </w:rPr>
      </w:pPr>
      <w:proofErr w:type="gramStart"/>
      <w:r w:rsidRPr="00374AF2">
        <w:rPr>
          <w:sz w:val="24"/>
          <w:szCs w:val="24"/>
          <w:lang w:val="en-US" w:eastAsia="en-US"/>
        </w:rPr>
        <w:t>_</w:t>
      </w:r>
      <w:ins w:id="84" w:author="Unknown" w:date="2016-09-25T00:00:00Z">
        <w:r w:rsidRPr="00374AF2">
          <w:rPr>
            <w:sz w:val="24"/>
            <w:szCs w:val="24"/>
            <w:lang w:val="en-US" w:eastAsia="en-US"/>
          </w:rPr>
          <w:t>__ _____________ 20___ г.</w:t>
        </w:r>
      </w:ins>
      <w:proofErr w:type="gramEnd"/>
    </w:p>
    <w:p w:rsidR="004F44CA" w:rsidRPr="00374AF2" w:rsidRDefault="004F44CA" w:rsidP="004F44CA">
      <w:pPr>
        <w:jc w:val="both"/>
        <w:rPr>
          <w:color w:val="auto"/>
          <w:sz w:val="20"/>
          <w:szCs w:val="20"/>
          <w:lang w:val="en-US" w:eastAsia="en-US"/>
        </w:rPr>
      </w:pPr>
      <w:r w:rsidRPr="00374AF2">
        <w:rPr>
          <w:sz w:val="20"/>
          <w:szCs w:val="20"/>
          <w:lang w:val="en-US" w:eastAsia="en-US"/>
        </w:rPr>
        <w:t>_</w:t>
      </w:r>
      <w:ins w:id="85" w:author="Unknown" w:date="2016-09-25T00:00:00Z">
        <w:r w:rsidRPr="00374AF2">
          <w:rPr>
            <w:sz w:val="20"/>
            <w:szCs w:val="20"/>
            <w:lang w:val="en-US" w:eastAsia="en-US"/>
          </w:rPr>
          <w:t>_____________________________</w:t>
        </w:r>
      </w:ins>
    </w:p>
    <w:p w:rsidR="004F44CA" w:rsidRPr="00374AF2" w:rsidRDefault="004F44CA" w:rsidP="004F44CA">
      <w:pPr>
        <w:spacing w:before="160" w:after="160"/>
        <w:ind w:firstLine="567"/>
        <w:jc w:val="both"/>
        <w:rPr>
          <w:color w:val="auto"/>
          <w:sz w:val="20"/>
          <w:szCs w:val="20"/>
          <w:lang w:eastAsia="en-US"/>
        </w:rPr>
      </w:pPr>
      <w:bookmarkStart w:id="86" w:name="a8"/>
      <w:bookmarkEnd w:id="86"/>
      <w:r w:rsidRPr="00374AF2">
        <w:rPr>
          <w:sz w:val="20"/>
          <w:szCs w:val="20"/>
          <w:vertAlign w:val="superscript"/>
          <w:lang w:eastAsia="en-US"/>
        </w:rPr>
        <w:t>1</w:t>
      </w:r>
      <w:proofErr w:type="gramStart"/>
      <w:ins w:id="87" w:author="Unknown" w:date="2016-09-25T00:00:00Z">
        <w:r w:rsidRPr="00374AF2">
          <w:rPr>
            <w:sz w:val="20"/>
            <w:szCs w:val="20"/>
            <w:lang w:val="en-US" w:eastAsia="en-US"/>
          </w:rPr>
          <w:t> </w:t>
        </w:r>
        <w:r w:rsidRPr="00374AF2">
          <w:rPr>
            <w:sz w:val="20"/>
            <w:szCs w:val="20"/>
            <w:lang w:eastAsia="en-US"/>
          </w:rPr>
          <w:t>У</w:t>
        </w:r>
        <w:proofErr w:type="gramEnd"/>
        <w:r w:rsidRPr="00374AF2">
          <w:rPr>
            <w:sz w:val="20"/>
            <w:szCs w:val="20"/>
            <w:lang w:eastAsia="en-US"/>
          </w:rPr>
          <w:t>казывается дополнительная информация, уточняющая форму обслуживания (при необходимости).</w:t>
        </w:r>
      </w:ins>
    </w:p>
    <w:p w:rsidR="004F44CA" w:rsidRPr="00374AF2" w:rsidRDefault="004F44CA" w:rsidP="004F44CA">
      <w:pPr>
        <w:spacing w:before="160" w:after="160"/>
        <w:ind w:firstLine="567"/>
        <w:jc w:val="both"/>
        <w:rPr>
          <w:color w:val="auto"/>
          <w:sz w:val="20"/>
          <w:szCs w:val="20"/>
          <w:lang w:eastAsia="en-US"/>
        </w:rPr>
      </w:pPr>
      <w:bookmarkStart w:id="88" w:name="a9"/>
      <w:bookmarkEnd w:id="88"/>
      <w:ins w:id="89" w:author="Unknown" w:date="2016-09-25T00:00:00Z">
        <w:r w:rsidRPr="00374AF2">
          <w:rPr>
            <w:sz w:val="20"/>
            <w:szCs w:val="20"/>
            <w:vertAlign w:val="superscript"/>
            <w:lang w:eastAsia="en-US"/>
          </w:rPr>
          <w:t>2</w:t>
        </w:r>
        <w:proofErr w:type="gramStart"/>
        <w:r w:rsidRPr="00374AF2">
          <w:rPr>
            <w:sz w:val="20"/>
            <w:szCs w:val="20"/>
            <w:lang w:val="en-US" w:eastAsia="en-US"/>
          </w:rPr>
          <w:t> </w:t>
        </w:r>
        <w:r w:rsidRPr="00374AF2">
          <w:rPr>
            <w:sz w:val="20"/>
            <w:szCs w:val="20"/>
            <w:lang w:eastAsia="en-US"/>
          </w:rPr>
          <w:t>У</w:t>
        </w:r>
        <w:proofErr w:type="gramEnd"/>
        <w:r w:rsidRPr="00374AF2">
          <w:rPr>
            <w:sz w:val="20"/>
            <w:szCs w:val="20"/>
            <w:lang w:eastAsia="en-US"/>
          </w:rPr>
          <w:t xml:space="preserve">казываются виды бытовых услуг, оказываемые в объекте бытового обслуживания в соответствии с </w:t>
        </w:r>
        <w:r w:rsidR="00B3140B" w:rsidRPr="00374AF2">
          <w:rPr>
            <w:sz w:val="20"/>
            <w:szCs w:val="20"/>
            <w:lang w:eastAsia="en-US"/>
          </w:rPr>
          <w:fldChar w:fldCharType="begin"/>
        </w:r>
        <w:r w:rsidRPr="00374AF2">
          <w:rPr>
            <w:sz w:val="20"/>
            <w:szCs w:val="20"/>
            <w:lang w:eastAsia="en-US"/>
          </w:rPr>
          <w:instrText xml:space="preserve"> </w:instrText>
        </w:r>
        <w:r w:rsidRPr="00374AF2">
          <w:rPr>
            <w:sz w:val="20"/>
            <w:szCs w:val="20"/>
            <w:lang w:val="en-US" w:eastAsia="en-US"/>
          </w:rPr>
          <w:instrText>HYPERLINK</w:instrText>
        </w:r>
        <w:r w:rsidRPr="00374AF2">
          <w:rPr>
            <w:sz w:val="20"/>
            <w:szCs w:val="20"/>
            <w:lang w:eastAsia="en-US"/>
          </w:rPr>
          <w:instrText xml:space="preserve"> "</w:instrText>
        </w:r>
        <w:r w:rsidRPr="00374AF2">
          <w:rPr>
            <w:sz w:val="20"/>
            <w:szCs w:val="20"/>
            <w:lang w:val="en-US" w:eastAsia="en-US"/>
          </w:rPr>
          <w:instrText>file</w:instrText>
        </w:r>
        <w:r w:rsidRPr="00374AF2">
          <w:rPr>
            <w:sz w:val="20"/>
            <w:szCs w:val="20"/>
            <w:lang w:eastAsia="en-US"/>
          </w:rPr>
          <w:instrText>:///</w:instrText>
        </w:r>
        <w:r w:rsidRPr="00374AF2">
          <w:rPr>
            <w:sz w:val="20"/>
            <w:szCs w:val="20"/>
            <w:lang w:val="en-US" w:eastAsia="en-US"/>
          </w:rPr>
          <w:instrText>C</w:instrText>
        </w:r>
        <w:r w:rsidRPr="00374AF2">
          <w:rPr>
            <w:sz w:val="20"/>
            <w:szCs w:val="20"/>
            <w:lang w:eastAsia="en-US"/>
          </w:rPr>
          <w:instrText>:\\</w:instrText>
        </w:r>
        <w:r w:rsidRPr="00374AF2">
          <w:rPr>
            <w:sz w:val="20"/>
            <w:szCs w:val="20"/>
            <w:lang w:val="en-US" w:eastAsia="en-US"/>
          </w:rPr>
          <w:instrText>Gbinfo</w:instrText>
        </w:r>
        <w:r w:rsidRPr="00374AF2">
          <w:rPr>
            <w:sz w:val="20"/>
            <w:szCs w:val="20"/>
            <w:lang w:eastAsia="en-US"/>
          </w:rPr>
          <w:instrText>_</w:instrText>
        </w:r>
        <w:r w:rsidRPr="00374AF2">
          <w:rPr>
            <w:sz w:val="20"/>
            <w:szCs w:val="20"/>
            <w:lang w:val="en-US" w:eastAsia="en-US"/>
          </w:rPr>
          <w:instrText>u</w:instrText>
        </w:r>
        <w:r w:rsidRPr="00374AF2">
          <w:rPr>
            <w:sz w:val="20"/>
            <w:szCs w:val="20"/>
            <w:lang w:eastAsia="en-US"/>
          </w:rPr>
          <w:instrText>\\Одно%20Окно\\</w:instrText>
        </w:r>
        <w:r w:rsidRPr="00374AF2">
          <w:rPr>
            <w:sz w:val="20"/>
            <w:szCs w:val="20"/>
            <w:lang w:val="en-US" w:eastAsia="en-US"/>
          </w:rPr>
          <w:instrText>Temp</w:instrText>
        </w:r>
        <w:r w:rsidRPr="00374AF2">
          <w:rPr>
            <w:sz w:val="20"/>
            <w:szCs w:val="20"/>
            <w:lang w:eastAsia="en-US"/>
          </w:rPr>
          <w:instrText>\\292090.</w:instrText>
        </w:r>
        <w:r w:rsidRPr="00374AF2">
          <w:rPr>
            <w:sz w:val="20"/>
            <w:szCs w:val="20"/>
            <w:lang w:val="en-US" w:eastAsia="en-US"/>
          </w:rPr>
          <w:instrText>htm</w:instrText>
        </w:r>
        <w:r w:rsidRPr="00374AF2">
          <w:rPr>
            <w:sz w:val="20"/>
            <w:szCs w:val="20"/>
            <w:lang w:eastAsia="en-US"/>
          </w:rPr>
          <w:instrText>" \</w:instrText>
        </w:r>
        <w:r w:rsidRPr="00374AF2">
          <w:rPr>
            <w:sz w:val="20"/>
            <w:szCs w:val="20"/>
            <w:lang w:val="en-US" w:eastAsia="en-US"/>
          </w:rPr>
          <w:instrText>l</w:instrText>
        </w:r>
        <w:r w:rsidRPr="00374AF2">
          <w:rPr>
            <w:sz w:val="20"/>
            <w:szCs w:val="20"/>
            <w:lang w:eastAsia="en-US"/>
          </w:rPr>
          <w:instrText xml:space="preserve"> "</w:instrText>
        </w:r>
        <w:r w:rsidRPr="00374AF2">
          <w:rPr>
            <w:sz w:val="20"/>
            <w:szCs w:val="20"/>
            <w:lang w:val="en-US" w:eastAsia="en-US"/>
          </w:rPr>
          <w:instrText>a</w:instrText>
        </w:r>
        <w:r w:rsidRPr="00374AF2">
          <w:rPr>
            <w:sz w:val="20"/>
            <w:szCs w:val="20"/>
            <w:lang w:eastAsia="en-US"/>
          </w:rPr>
          <w:instrText>41" \</w:instrText>
        </w:r>
        <w:r w:rsidRPr="00374AF2">
          <w:rPr>
            <w:sz w:val="20"/>
            <w:szCs w:val="20"/>
            <w:lang w:val="en-US" w:eastAsia="en-US"/>
          </w:rPr>
          <w:instrText>o</w:instrText>
        </w:r>
        <w:r w:rsidRPr="00374AF2">
          <w:rPr>
            <w:sz w:val="20"/>
            <w:szCs w:val="20"/>
            <w:lang w:eastAsia="en-US"/>
          </w:rPr>
          <w:instrText xml:space="preserve"> "+" </w:instrText>
        </w:r>
        <w:r w:rsidR="00B3140B" w:rsidRPr="00374AF2">
          <w:rPr>
            <w:sz w:val="20"/>
            <w:szCs w:val="20"/>
            <w:lang w:eastAsia="en-US"/>
          </w:rPr>
          <w:fldChar w:fldCharType="separate"/>
        </w:r>
        <w:r w:rsidRPr="00374AF2">
          <w:rPr>
            <w:color w:val="0038C8"/>
            <w:sz w:val="20"/>
            <w:szCs w:val="20"/>
            <w:u w:val="single"/>
            <w:lang w:eastAsia="en-US"/>
          </w:rPr>
          <w:t>перечнем</w:t>
        </w:r>
        <w:r w:rsidR="00B3140B" w:rsidRPr="00374AF2">
          <w:rPr>
            <w:sz w:val="20"/>
            <w:szCs w:val="20"/>
            <w:lang w:eastAsia="en-US"/>
          </w:rPr>
          <w:fldChar w:fldCharType="end"/>
        </w:r>
        <w:r w:rsidRPr="00374AF2">
          <w:rPr>
            <w:sz w:val="20"/>
            <w:szCs w:val="20"/>
            <w:lang w:eastAsia="en-US"/>
          </w:rPr>
          <w:t xml:space="preserve"> видов бытовых услуг, подлежащих включению в государственный информационный ресурс «Реестр бытовых услуг Республики Беларусь», согласно приложению к Положению о государственном информационном ресурсе «Реестр бытовых услуг Республики Беларусь», утвержденному постановлением Совета Министров Республики Беларусь от 28</w:t>
        </w:r>
        <w:r w:rsidRPr="00374AF2">
          <w:rPr>
            <w:sz w:val="20"/>
            <w:szCs w:val="20"/>
            <w:lang w:val="en-US" w:eastAsia="en-US"/>
          </w:rPr>
          <w:t> </w:t>
        </w:r>
        <w:r w:rsidRPr="00374AF2">
          <w:rPr>
            <w:sz w:val="20"/>
            <w:szCs w:val="20"/>
            <w:lang w:eastAsia="en-US"/>
          </w:rPr>
          <w:t>ноября 2014</w:t>
        </w:r>
        <w:r w:rsidRPr="00374AF2">
          <w:rPr>
            <w:sz w:val="20"/>
            <w:szCs w:val="20"/>
            <w:lang w:val="en-US" w:eastAsia="en-US"/>
          </w:rPr>
          <w:t> </w:t>
        </w:r>
        <w:r w:rsidRPr="00374AF2">
          <w:rPr>
            <w:sz w:val="20"/>
            <w:szCs w:val="20"/>
            <w:lang w:eastAsia="en-US"/>
          </w:rPr>
          <w:t>г. №</w:t>
        </w:r>
        <w:r w:rsidRPr="00374AF2">
          <w:rPr>
            <w:sz w:val="20"/>
            <w:szCs w:val="20"/>
            <w:lang w:val="en-US" w:eastAsia="en-US"/>
          </w:rPr>
          <w:t> </w:t>
        </w:r>
        <w:r w:rsidRPr="00374AF2">
          <w:rPr>
            <w:sz w:val="20"/>
            <w:szCs w:val="20"/>
            <w:lang w:eastAsia="en-US"/>
          </w:rPr>
          <w:t>1108 (Национальный правовой Интернет-портал Республики Беларусь, 04.12.2014, 5/39773).</w:t>
        </w:r>
      </w:ins>
    </w:p>
    <w:p w:rsidR="004F44CA" w:rsidRDefault="004F44CA" w:rsidP="004F44CA">
      <w:pPr>
        <w:spacing w:before="160" w:after="240"/>
        <w:ind w:firstLine="567"/>
        <w:jc w:val="both"/>
      </w:pPr>
      <w:bookmarkStart w:id="90" w:name="a10"/>
      <w:bookmarkEnd w:id="90"/>
      <w:r w:rsidRPr="00374AF2">
        <w:rPr>
          <w:sz w:val="20"/>
          <w:szCs w:val="20"/>
          <w:vertAlign w:val="superscript"/>
          <w:lang w:eastAsia="en-US"/>
        </w:rPr>
        <w:t>3</w:t>
      </w:r>
      <w:ins w:id="91" w:author="Unknown" w:date="2016-09-25T00:00:00Z">
        <w:r w:rsidRPr="00374AF2">
          <w:rPr>
            <w:sz w:val="20"/>
            <w:szCs w:val="20"/>
            <w:lang w:val="en-US" w:eastAsia="en-US"/>
          </w:rPr>
          <w:t> </w:t>
        </w:r>
        <w:r w:rsidRPr="00374AF2">
          <w:rPr>
            <w:sz w:val="20"/>
            <w:szCs w:val="20"/>
            <w:lang w:eastAsia="en-US"/>
          </w:rPr>
          <w:t>Дополнительная информация, касающаяся оказываемых бытовых услуг.</w:t>
        </w:r>
      </w:ins>
    </w:p>
    <w:p w:rsidR="00275F05" w:rsidRDefault="00275F05">
      <w:bookmarkStart w:id="92" w:name="_GoBack"/>
      <w:bookmarkEnd w:id="92"/>
    </w:p>
    <w:sectPr w:rsidR="00275F05" w:rsidSect="00B3140B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44CA"/>
    <w:rsid w:val="0002745C"/>
    <w:rsid w:val="00275F05"/>
    <w:rsid w:val="004F44CA"/>
    <w:rsid w:val="00B31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4CA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4F44CA"/>
    <w:pPr>
      <w:spacing w:after="100"/>
    </w:pPr>
    <w:rPr>
      <w:color w:val="auto"/>
      <w:sz w:val="20"/>
      <w:szCs w:val="20"/>
    </w:rPr>
  </w:style>
  <w:style w:type="paragraph" w:customStyle="1" w:styleId="a3">
    <w:name w:val="Знак"/>
    <w:basedOn w:val="a"/>
    <w:autoRedefine/>
    <w:uiPriority w:val="99"/>
    <w:rsid w:val="004F44CA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uiPriority w:val="99"/>
    <w:locked/>
    <w:rsid w:val="004F44C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2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938</Words>
  <Characters>5352</Characters>
  <Application>Microsoft Office Word</Application>
  <DocSecurity>0</DocSecurity>
  <Lines>44</Lines>
  <Paragraphs>12</Paragraphs>
  <ScaleCrop>false</ScaleCrop>
  <Company>diakov.net</Company>
  <LinksUpToDate>false</LinksUpToDate>
  <CharactersWithSpaces>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OG-102</cp:lastModifiedBy>
  <cp:revision>2</cp:revision>
  <dcterms:created xsi:type="dcterms:W3CDTF">2020-06-23T13:26:00Z</dcterms:created>
  <dcterms:modified xsi:type="dcterms:W3CDTF">2020-06-23T13:53:00Z</dcterms:modified>
</cp:coreProperties>
</file>