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8"/>
        <w:gridCol w:w="8602"/>
      </w:tblGrid>
      <w:tr w:rsidR="005D5813" w:rsidTr="002A03AA">
        <w:tc>
          <w:tcPr>
            <w:tcW w:w="11160" w:type="dxa"/>
            <w:gridSpan w:val="2"/>
          </w:tcPr>
          <w:p w:rsidR="005D5813" w:rsidRPr="003917C4" w:rsidRDefault="005D5813" w:rsidP="002A03AA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3917C4">
              <w:rPr>
                <w:b/>
                <w:bCs/>
                <w:sz w:val="28"/>
                <w:szCs w:val="28"/>
              </w:rPr>
              <w:t>Административная процедура № 9.9</w:t>
            </w:r>
          </w:p>
          <w:p w:rsidR="005D5813" w:rsidRPr="003917C4" w:rsidRDefault="005D5813" w:rsidP="002A03AA">
            <w:pPr>
              <w:jc w:val="center"/>
              <w:rPr>
                <w:b/>
                <w:bCs/>
                <w:sz w:val="28"/>
                <w:szCs w:val="28"/>
              </w:rPr>
            </w:pPr>
            <w:r w:rsidRPr="003917C4">
              <w:rPr>
                <w:b/>
                <w:bCs/>
                <w:sz w:val="28"/>
                <w:szCs w:val="28"/>
              </w:rPr>
              <w:t>«</w:t>
            </w:r>
            <w:ins w:id="0" w:author="Unknown" w:date="2017-05-05T00:00:00Z">
              <w:r w:rsidRPr="003917C4">
                <w:rPr>
                  <w:b/>
                  <w:sz w:val="28"/>
                  <w:szCs w:val="28"/>
                </w:rPr>
                <w:t xml:space="preserve">Выдача разрешения на создание рынка, согласование схемы рынка, внесение изменений и (или) дополнений в разрешение на создание рынка, схему рынка </w:t>
              </w:r>
            </w:ins>
          </w:p>
        </w:tc>
      </w:tr>
      <w:tr w:rsidR="005D5813" w:rsidTr="002A03AA">
        <w:trPr>
          <w:trHeight w:val="1994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5D5813" w:rsidRPr="00722542" w:rsidRDefault="005D5813" w:rsidP="002A03A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5D5813" w:rsidRPr="00722542" w:rsidRDefault="005D5813" w:rsidP="002A03AA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B00FDA" w:rsidRDefault="00B00FDA" w:rsidP="00B00FDA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B00FDA" w:rsidRDefault="00B00FDA" w:rsidP="00B00FDA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</w:t>
            </w:r>
            <w:proofErr w:type="gramStart"/>
            <w:r>
              <w:rPr>
                <w:sz w:val="30"/>
                <w:szCs w:val="30"/>
              </w:rPr>
              <w:t>.В</w:t>
            </w:r>
            <w:proofErr w:type="gramEnd"/>
            <w:r>
              <w:rPr>
                <w:sz w:val="30"/>
                <w:szCs w:val="30"/>
              </w:rPr>
              <w:t>оложин</w:t>
            </w:r>
            <w:proofErr w:type="spellEnd"/>
            <w:r>
              <w:rPr>
                <w:sz w:val="30"/>
                <w:szCs w:val="30"/>
              </w:rPr>
              <w:t>, пл.Свободы 2, каб.101, тел. 57331, 142</w:t>
            </w:r>
          </w:p>
          <w:p w:rsidR="00B00FDA" w:rsidRDefault="00B00FDA" w:rsidP="00B00FDA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B00FDA" w:rsidRDefault="00B00FDA" w:rsidP="00B00FDA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Георгиевна,    Яблонская Вероника Леонидовна </w:t>
            </w:r>
          </w:p>
          <w:p w:rsidR="00B00FDA" w:rsidRDefault="00B00FDA" w:rsidP="00B00FDA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sz w:val="24"/>
                <w:szCs w:val="24"/>
              </w:rPr>
              <w:t>чт</w:t>
            </w:r>
            <w:proofErr w:type="spellEnd"/>
            <w:proofErr w:type="gramEnd"/>
            <w:r>
              <w:rPr>
                <w:sz w:val="24"/>
                <w:szCs w:val="24"/>
              </w:rPr>
              <w:t>, пт. с 8.00 до 13.00, с 14.00 до 17.00</w:t>
            </w:r>
          </w:p>
          <w:p w:rsidR="00B00FDA" w:rsidRDefault="00B00FDA" w:rsidP="00B00FDA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5D5813" w:rsidRDefault="00B00FDA" w:rsidP="00B00FDA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</w:p>
        </w:tc>
      </w:tr>
      <w:tr w:rsidR="005D5813" w:rsidTr="002A03AA">
        <w:trPr>
          <w:trHeight w:val="1716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5D5813" w:rsidRDefault="005D5813" w:rsidP="002A03A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5D5813" w:rsidRPr="00722542" w:rsidRDefault="005D5813" w:rsidP="002A03AA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5D5813" w:rsidRPr="003917C4" w:rsidRDefault="005D5813" w:rsidP="002A03AA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3917C4">
              <w:rPr>
                <w:sz w:val="28"/>
                <w:szCs w:val="28"/>
              </w:rPr>
              <w:br/>
            </w:r>
            <w:ins w:id="1" w:author="Unknown" w:date="2017-05-05T00:00:00Z">
              <w:r w:rsidRPr="003917C4">
                <w:rPr>
                  <w:color w:val="000000"/>
                  <w:sz w:val="28"/>
                  <w:szCs w:val="28"/>
                </w:rPr>
                <w:t xml:space="preserve">заявление с указанием наименования, типа и специализации рынка </w:t>
              </w:r>
              <w:r w:rsidRPr="003917C4">
                <w:rPr>
                  <w:color w:val="000000"/>
                  <w:sz w:val="28"/>
                  <w:szCs w:val="28"/>
                </w:rPr>
                <w:br/>
              </w:r>
              <w:r w:rsidRPr="003917C4">
                <w:rPr>
                  <w:color w:val="000000"/>
                  <w:sz w:val="28"/>
                  <w:szCs w:val="28"/>
                </w:rPr>
                <w:br/>
                <w:t>схема рынка</w:t>
              </w:r>
            </w:ins>
          </w:p>
        </w:tc>
      </w:tr>
      <w:tr w:rsidR="005D5813" w:rsidTr="002A03AA">
        <w:tc>
          <w:tcPr>
            <w:tcW w:w="2558" w:type="dxa"/>
            <w:tcMar>
              <w:left w:w="0" w:type="dxa"/>
              <w:right w:w="0" w:type="dxa"/>
            </w:tcMar>
          </w:tcPr>
          <w:p w:rsidR="005D5813" w:rsidRPr="00722542" w:rsidRDefault="005D5813" w:rsidP="002A03A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5D5813" w:rsidRPr="00722542" w:rsidRDefault="005D5813" w:rsidP="002A03AA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5D5813" w:rsidRDefault="005D5813" w:rsidP="002A03AA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5D5813" w:rsidTr="002A03AA">
        <w:trPr>
          <w:trHeight w:val="1129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5D5813" w:rsidRPr="00722542" w:rsidRDefault="005D5813" w:rsidP="002A03A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5D5813" w:rsidRPr="005F1E02" w:rsidRDefault="005D5813" w:rsidP="002A03AA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</w:t>
            </w:r>
            <w:r w:rsidRPr="005F1E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рабочих дней</w:t>
            </w:r>
          </w:p>
        </w:tc>
      </w:tr>
      <w:tr w:rsidR="005D5813" w:rsidTr="002A03AA">
        <w:tc>
          <w:tcPr>
            <w:tcW w:w="2558" w:type="dxa"/>
            <w:tcMar>
              <w:left w:w="0" w:type="dxa"/>
              <w:right w:w="0" w:type="dxa"/>
            </w:tcMar>
          </w:tcPr>
          <w:p w:rsidR="005D5813" w:rsidRPr="00722542" w:rsidRDefault="005D5813" w:rsidP="002A03A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5D5813" w:rsidRDefault="005D5813" w:rsidP="002A03AA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5D5813" w:rsidRDefault="005D5813" w:rsidP="005D5813"/>
    <w:p w:rsidR="005D5813" w:rsidRDefault="005D5813" w:rsidP="005D5813"/>
    <w:p w:rsidR="005D5813" w:rsidRDefault="005D5813" w:rsidP="005D5813"/>
    <w:p w:rsidR="005D5813" w:rsidRDefault="005D5813" w:rsidP="005D5813"/>
    <w:p w:rsidR="005D5813" w:rsidRDefault="005D5813" w:rsidP="005D5813"/>
    <w:p w:rsidR="005D5813" w:rsidRDefault="005D5813" w:rsidP="005D5813"/>
    <w:p w:rsidR="005D5813" w:rsidRDefault="005D5813" w:rsidP="005D5813"/>
    <w:p w:rsidR="005D5813" w:rsidRDefault="005D5813" w:rsidP="005D5813"/>
    <w:p w:rsidR="005D5813" w:rsidRDefault="005D5813" w:rsidP="005D5813"/>
    <w:p w:rsidR="0091143D" w:rsidRDefault="0091143D">
      <w:bookmarkStart w:id="2" w:name="_GoBack"/>
      <w:bookmarkEnd w:id="2"/>
    </w:p>
    <w:sectPr w:rsidR="0091143D" w:rsidSect="005D581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5813"/>
    <w:rsid w:val="005D5813"/>
    <w:rsid w:val="0091143D"/>
    <w:rsid w:val="00B00FDA"/>
    <w:rsid w:val="00E70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13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5D5813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5D5813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5D581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7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37B3E-AE33-42A3-A5AF-18B109FE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Company>diakov.net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OG-102</cp:lastModifiedBy>
  <cp:revision>2</cp:revision>
  <dcterms:created xsi:type="dcterms:W3CDTF">2020-06-23T13:08:00Z</dcterms:created>
  <dcterms:modified xsi:type="dcterms:W3CDTF">2020-06-23T13:53:00Z</dcterms:modified>
</cp:coreProperties>
</file>